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20BE" w:rsidRPr="00701095" w:rsidRDefault="00EC20BE" w:rsidP="00EC20BE">
      <w:pPr>
        <w:spacing w:before="120" w:after="120" w:line="240" w:lineRule="auto"/>
        <w:jc w:val="right"/>
        <w:rPr>
          <w:rFonts w:ascii="Calibri" w:eastAsia="Calibri" w:hAnsi="Calibri" w:cs="Times New Roman"/>
          <w:b/>
          <w:bCs/>
          <w:i/>
          <w:iCs/>
          <w:spacing w:val="5"/>
        </w:rPr>
      </w:pPr>
      <w:r w:rsidRPr="00701095">
        <w:rPr>
          <w:rFonts w:ascii="Calibri" w:eastAsia="Calibri" w:hAnsi="Calibri" w:cs="Times New Roman"/>
          <w:b/>
          <w:bCs/>
          <w:i/>
          <w:iCs/>
          <w:spacing w:val="5"/>
        </w:rPr>
        <w:t>ANEXA 1 - MODIFICAREA SDL – GAL</w:t>
      </w:r>
      <w:r>
        <w:rPr>
          <w:rFonts w:ascii="Calibri" w:eastAsia="Calibri" w:hAnsi="Calibri" w:cs="Times New Roman"/>
          <w:b/>
          <w:bCs/>
          <w:i/>
          <w:iCs/>
          <w:spacing w:val="5"/>
        </w:rPr>
        <w:t xml:space="preserve"> Constanta </w:t>
      </w:r>
      <w:r w:rsidR="007C356D">
        <w:rPr>
          <w:rFonts w:ascii="Calibri" w:eastAsia="Calibri" w:hAnsi="Calibri" w:cs="Times New Roman"/>
          <w:b/>
          <w:bCs/>
          <w:i/>
          <w:iCs/>
          <w:spacing w:val="5"/>
        </w:rPr>
        <w:t>Sud</w:t>
      </w:r>
    </w:p>
    <w:p w:rsidR="00EC20BE" w:rsidRPr="00701095" w:rsidRDefault="00EC20BE" w:rsidP="00EC20BE">
      <w:pPr>
        <w:spacing w:before="120" w:after="120" w:line="240" w:lineRule="auto"/>
        <w:jc w:val="right"/>
        <w:rPr>
          <w:rFonts w:ascii="Calibri" w:eastAsia="Calibri" w:hAnsi="Calibri" w:cs="Times New Roman"/>
          <w:b/>
          <w:bCs/>
          <w:i/>
          <w:iCs/>
          <w:spacing w:val="5"/>
          <w:lang w:val="fr-BE"/>
        </w:rPr>
      </w:pPr>
      <w:r w:rsidRPr="00701095">
        <w:rPr>
          <w:rFonts w:ascii="Calibri" w:eastAsia="Calibri" w:hAnsi="Calibri" w:cs="Times New Roman"/>
          <w:b/>
          <w:bCs/>
          <w:i/>
          <w:iCs/>
          <w:spacing w:val="5"/>
        </w:rPr>
        <w:t xml:space="preserve">Data </w:t>
      </w:r>
      <w:r w:rsidR="007120B8">
        <w:rPr>
          <w:rFonts w:ascii="Calibri" w:eastAsia="Calibri" w:hAnsi="Calibri" w:cs="Times New Roman"/>
          <w:b/>
          <w:bCs/>
          <w:i/>
          <w:iCs/>
          <w:spacing w:val="5"/>
        </w:rPr>
        <w:t>31.08.2022</w:t>
      </w:r>
    </w:p>
    <w:p w:rsidR="00EC20BE" w:rsidRPr="004A56C6" w:rsidRDefault="00EC20BE" w:rsidP="004A56C6">
      <w:pPr>
        <w:pStyle w:val="ListParagraph"/>
        <w:numPr>
          <w:ilvl w:val="0"/>
          <w:numId w:val="16"/>
        </w:numPr>
        <w:spacing w:before="120" w:after="0" w:line="240" w:lineRule="auto"/>
        <w:jc w:val="both"/>
        <w:rPr>
          <w:rFonts w:ascii="Trebuchet MS" w:eastAsia="Times New Roman" w:hAnsi="Trebuchet MS"/>
          <w:b/>
          <w:bCs/>
          <w:szCs w:val="24"/>
          <w:lang w:eastAsia="ro-RO"/>
        </w:rPr>
      </w:pPr>
      <w:r w:rsidRPr="004A56C6">
        <w:rPr>
          <w:rFonts w:ascii="Trebuchet MS" w:eastAsia="Times New Roman" w:hAnsi="Trebuchet MS"/>
          <w:b/>
          <w:bCs/>
          <w:szCs w:val="24"/>
          <w:lang w:eastAsia="ro-RO"/>
        </w:rPr>
        <w:t>TIPUL PROPUNERII DE MODIFICARE A SDL</w:t>
      </w:r>
      <w:r w:rsidRPr="00701095">
        <w:rPr>
          <w:vertAlign w:val="superscript"/>
          <w:lang w:eastAsia="ro-RO"/>
        </w:rPr>
        <w:footnoteReference w:id="1"/>
      </w:r>
    </w:p>
    <w:p w:rsidR="00EC20BE" w:rsidRPr="00701095" w:rsidRDefault="00EC20BE" w:rsidP="00EC20BE">
      <w:pPr>
        <w:spacing w:before="120" w:after="0" w:line="240" w:lineRule="auto"/>
        <w:ind w:left="284"/>
        <w:contextualSpacing/>
        <w:jc w:val="both"/>
        <w:rPr>
          <w:rFonts w:ascii="Trebuchet MS" w:eastAsia="Times New Roman" w:hAnsi="Trebuchet MS" w:cs="Times New Roman"/>
          <w:b/>
          <w:bCs/>
          <w:szCs w:val="24"/>
          <w:lang w:eastAsia="ro-RO"/>
        </w:rPr>
      </w:pPr>
    </w:p>
    <w:tbl>
      <w:tblPr>
        <w:tblStyle w:val="TableGrid"/>
        <w:tblW w:w="9214" w:type="dxa"/>
        <w:tblInd w:w="-5" w:type="dxa"/>
        <w:tblLook w:val="04A0" w:firstRow="1" w:lastRow="0" w:firstColumn="1" w:lastColumn="0" w:noHBand="0" w:noVBand="1"/>
      </w:tblPr>
      <w:tblGrid>
        <w:gridCol w:w="6946"/>
        <w:gridCol w:w="2268"/>
      </w:tblGrid>
      <w:tr w:rsidR="00EC20BE" w:rsidRPr="00701095" w:rsidTr="00146F02">
        <w:trPr>
          <w:trHeight w:val="326"/>
        </w:trPr>
        <w:tc>
          <w:tcPr>
            <w:tcW w:w="6946" w:type="dxa"/>
          </w:tcPr>
          <w:p w:rsidR="00EC20BE" w:rsidRDefault="00EC20BE" w:rsidP="00146F02">
            <w:pPr>
              <w:spacing w:before="120"/>
              <w:contextualSpacing/>
              <w:jc w:val="both"/>
              <w:rPr>
                <w:rFonts w:ascii="Trebuchet MS" w:eastAsia="Times New Roman" w:hAnsi="Trebuchet MS" w:cs="Times New Roman"/>
                <w:b/>
                <w:bCs/>
                <w:noProof/>
                <w:szCs w:val="24"/>
                <w:lang w:eastAsia="ro-RO"/>
              </w:rPr>
            </w:pPr>
          </w:p>
          <w:p w:rsidR="00EC20BE" w:rsidRPr="00701095" w:rsidRDefault="00EC20BE" w:rsidP="00146F02">
            <w:pPr>
              <w:spacing w:before="120"/>
              <w:contextualSpacing/>
              <w:jc w:val="both"/>
              <w:rPr>
                <w:rFonts w:ascii="Trebuchet MS" w:eastAsia="Times New Roman" w:hAnsi="Trebuchet MS" w:cs="Times New Roman"/>
                <w:b/>
                <w:bCs/>
                <w:noProof/>
                <w:szCs w:val="24"/>
                <w:lang w:eastAsia="ro-RO"/>
              </w:rPr>
            </w:pPr>
            <w:r w:rsidRPr="00701095">
              <w:rPr>
                <w:rFonts w:ascii="Trebuchet MS" w:eastAsia="Times New Roman" w:hAnsi="Trebuchet MS" w:cs="Times New Roman"/>
                <w:b/>
                <w:bCs/>
                <w:noProof/>
                <w:szCs w:val="24"/>
                <w:lang w:eastAsia="ro-RO"/>
              </w:rPr>
              <w:t>Tipul modificării</w:t>
            </w:r>
          </w:p>
        </w:tc>
        <w:tc>
          <w:tcPr>
            <w:tcW w:w="2268" w:type="dxa"/>
          </w:tcPr>
          <w:p w:rsidR="00EC20BE" w:rsidRPr="00701095" w:rsidRDefault="00EC20BE" w:rsidP="00146F02">
            <w:pPr>
              <w:spacing w:before="120"/>
              <w:contextualSpacing/>
              <w:jc w:val="both"/>
              <w:rPr>
                <w:rFonts w:ascii="Trebuchet MS" w:eastAsia="Times New Roman" w:hAnsi="Trebuchet MS" w:cs="Times New Roman"/>
                <w:b/>
                <w:bCs/>
                <w:szCs w:val="24"/>
                <w:lang w:eastAsia="ro-RO"/>
              </w:rPr>
            </w:pPr>
            <w:r w:rsidRPr="00701095">
              <w:rPr>
                <w:rFonts w:ascii="Trebuchet MS" w:eastAsia="Times New Roman" w:hAnsi="Trebuchet MS" w:cs="Times New Roman"/>
                <w:b/>
                <w:bCs/>
                <w:szCs w:val="24"/>
                <w:lang w:eastAsia="ro-RO"/>
              </w:rPr>
              <w:t>Numărul modificării solicitate</w:t>
            </w:r>
            <w:r w:rsidRPr="00701095">
              <w:rPr>
                <w:rFonts w:ascii="Trebuchet MS" w:eastAsia="Times New Roman" w:hAnsi="Trebuchet MS" w:cs="Times New Roman"/>
                <w:b/>
                <w:bCs/>
                <w:szCs w:val="24"/>
                <w:vertAlign w:val="superscript"/>
                <w:lang w:eastAsia="ro-RO"/>
              </w:rPr>
              <w:footnoteReference w:id="2"/>
            </w:r>
            <w:r w:rsidRPr="00701095">
              <w:rPr>
                <w:rFonts w:ascii="Trebuchet MS" w:eastAsia="Times New Roman" w:hAnsi="Trebuchet MS" w:cs="Times New Roman"/>
                <w:b/>
                <w:bCs/>
                <w:szCs w:val="24"/>
                <w:lang w:eastAsia="ro-RO"/>
              </w:rPr>
              <w:t xml:space="preserve"> în anul curent</w:t>
            </w:r>
          </w:p>
        </w:tc>
      </w:tr>
      <w:tr w:rsidR="00EC20BE" w:rsidRPr="00701095" w:rsidTr="00146F02">
        <w:trPr>
          <w:trHeight w:val="406"/>
        </w:trPr>
        <w:tc>
          <w:tcPr>
            <w:tcW w:w="6946" w:type="dxa"/>
            <w:vAlign w:val="bottom"/>
          </w:tcPr>
          <w:p w:rsidR="00EC20BE" w:rsidRPr="00701095" w:rsidRDefault="00EC20BE" w:rsidP="00146F02">
            <w:pPr>
              <w:spacing w:before="240"/>
              <w:contextualSpacing/>
              <w:jc w:val="center"/>
              <w:rPr>
                <w:rFonts w:ascii="Trebuchet MS" w:eastAsia="Times New Roman" w:hAnsi="Trebuchet MS" w:cs="Times New Roman"/>
                <w:bCs/>
                <w:szCs w:val="24"/>
                <w:lang w:eastAsia="ro-RO"/>
              </w:rPr>
            </w:pPr>
            <w:r w:rsidRPr="00701095">
              <w:rPr>
                <w:rFonts w:ascii="Trebuchet MS" w:eastAsia="Times New Roman" w:hAnsi="Trebuchet MS" w:cs="Times New Roman"/>
                <w:bCs/>
                <w:noProof/>
                <w:szCs w:val="24"/>
                <w:lang w:val="en-US"/>
              </w:rPr>
              <mc:AlternateContent>
                <mc:Choice Requires="wps">
                  <w:drawing>
                    <wp:anchor distT="0" distB="0" distL="114300" distR="114300" simplePos="0" relativeHeight="251661312" behindDoc="0" locked="0" layoutInCell="1" allowOverlap="1" wp14:anchorId="35836C3F" wp14:editId="0DDC8BAD">
                      <wp:simplePos x="0" y="0"/>
                      <wp:positionH relativeFrom="column">
                        <wp:posOffset>23495</wp:posOffset>
                      </wp:positionH>
                      <wp:positionV relativeFrom="paragraph">
                        <wp:posOffset>-80010</wp:posOffset>
                      </wp:positionV>
                      <wp:extent cx="200025" cy="190500"/>
                      <wp:effectExtent l="0" t="0" r="28575" b="19050"/>
                      <wp:wrapNone/>
                      <wp:docPr id="7" name="Rectangle 7"/>
                      <wp:cNvGraphicFramePr/>
                      <a:graphic xmlns:a="http://schemas.openxmlformats.org/drawingml/2006/main">
                        <a:graphicData uri="http://schemas.microsoft.com/office/word/2010/wordprocessingShape">
                          <wps:wsp>
                            <wps:cNvSpPr/>
                            <wps:spPr>
                              <a:xfrm>
                                <a:off x="0" y="0"/>
                                <a:ext cx="200025" cy="19050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F21CC1" id="Rectangle 7" o:spid="_x0000_s1026" style="position:absolute;margin-left:1.85pt;margin-top:-6.3pt;width:15.75pt;height: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" fillcolor="window" strokecolor="windowText" strokeweight="1pt"/>
                  </w:pict>
                </mc:Fallback>
              </mc:AlternateContent>
            </w:r>
            <w:r w:rsidRPr="00701095">
              <w:rPr>
                <w:rFonts w:ascii="Trebuchet MS" w:eastAsia="Times New Roman" w:hAnsi="Trebuchet MS" w:cs="Times New Roman"/>
                <w:bCs/>
                <w:szCs w:val="24"/>
                <w:lang w:eastAsia="ro-RO"/>
              </w:rPr>
              <w:t>Modificare simplă  - conform pct.1</w:t>
            </w:r>
          </w:p>
        </w:tc>
        <w:tc>
          <w:tcPr>
            <w:tcW w:w="2268" w:type="dxa"/>
          </w:tcPr>
          <w:p w:rsidR="00EC20BE" w:rsidRPr="00701095" w:rsidRDefault="00EC20BE" w:rsidP="00146F02">
            <w:pPr>
              <w:spacing w:before="120"/>
              <w:contextualSpacing/>
              <w:jc w:val="both"/>
              <w:rPr>
                <w:rFonts w:ascii="Trebuchet MS" w:eastAsia="Times New Roman" w:hAnsi="Trebuchet MS" w:cs="Times New Roman"/>
                <w:b/>
                <w:bCs/>
                <w:szCs w:val="24"/>
                <w:lang w:eastAsia="ro-RO"/>
              </w:rPr>
            </w:pPr>
          </w:p>
        </w:tc>
      </w:tr>
      <w:tr w:rsidR="00EC20BE" w:rsidRPr="00701095" w:rsidTr="00146F02">
        <w:trPr>
          <w:trHeight w:val="406"/>
        </w:trPr>
        <w:tc>
          <w:tcPr>
            <w:tcW w:w="6946" w:type="dxa"/>
            <w:vAlign w:val="bottom"/>
          </w:tcPr>
          <w:p w:rsidR="00EC20BE" w:rsidRPr="00701095" w:rsidRDefault="00EC20BE" w:rsidP="00146F02">
            <w:pPr>
              <w:spacing w:before="120"/>
              <w:contextualSpacing/>
              <w:jc w:val="center"/>
              <w:rPr>
                <w:rFonts w:ascii="Trebuchet MS" w:eastAsia="Times New Roman" w:hAnsi="Trebuchet MS" w:cs="Times New Roman"/>
                <w:b/>
                <w:bCs/>
                <w:szCs w:val="24"/>
                <w:lang w:eastAsia="ro-RO"/>
              </w:rPr>
            </w:pPr>
            <w:r w:rsidRPr="00701095">
              <w:rPr>
                <w:rFonts w:ascii="Trebuchet MS" w:eastAsia="Times New Roman" w:hAnsi="Trebuchet MS" w:cs="Times New Roman"/>
                <w:bCs/>
                <w:noProof/>
                <w:szCs w:val="24"/>
                <w:lang w:val="en-US"/>
              </w:rPr>
              <mc:AlternateContent>
                <mc:Choice Requires="wps">
                  <w:drawing>
                    <wp:anchor distT="0" distB="0" distL="114300" distR="114300" simplePos="0" relativeHeight="251659264" behindDoc="0" locked="0" layoutInCell="1" allowOverlap="1" wp14:anchorId="60E716B4" wp14:editId="1C5EF3B3">
                      <wp:simplePos x="0" y="0"/>
                      <wp:positionH relativeFrom="column">
                        <wp:posOffset>31750</wp:posOffset>
                      </wp:positionH>
                      <wp:positionV relativeFrom="paragraph">
                        <wp:posOffset>-71755</wp:posOffset>
                      </wp:positionV>
                      <wp:extent cx="200025" cy="190500"/>
                      <wp:effectExtent l="0" t="0" r="28575" b="19050"/>
                      <wp:wrapNone/>
                      <wp:docPr id="4" name="Rectangle 4"/>
                      <wp:cNvGraphicFramePr/>
                      <a:graphic xmlns:a="http://schemas.openxmlformats.org/drawingml/2006/main">
                        <a:graphicData uri="http://schemas.microsoft.com/office/word/2010/wordprocessingShape">
                          <wps:wsp>
                            <wps:cNvSpPr/>
                            <wps:spPr>
                              <a:xfrm>
                                <a:off x="0" y="0"/>
                                <a:ext cx="200025" cy="190500"/>
                              </a:xfrm>
                              <a:prstGeom prst="rect">
                                <a:avLst/>
                              </a:prstGeom>
                              <a:solidFill>
                                <a:schemeClr val="bg1"/>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31DA44" id="Rectangle 4" o:spid="_x0000_s1026" style="position:absolute;margin-left:2.5pt;margin-top:-5.65pt;width:15.75pt;height: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" fillcolor="white [3212]" strokecolor="windowText" strokeweight="1pt"/>
                  </w:pict>
                </mc:Fallback>
              </mc:AlternateContent>
            </w:r>
            <w:r w:rsidRPr="00701095">
              <w:rPr>
                <w:rFonts w:ascii="Trebuchet MS" w:eastAsia="Times New Roman" w:hAnsi="Trebuchet MS" w:cs="Times New Roman"/>
                <w:bCs/>
                <w:szCs w:val="24"/>
                <w:lang w:eastAsia="ro-RO"/>
              </w:rPr>
              <w:t>Modificare complexă - conform pct.2</w:t>
            </w:r>
          </w:p>
        </w:tc>
        <w:tc>
          <w:tcPr>
            <w:tcW w:w="2268" w:type="dxa"/>
          </w:tcPr>
          <w:p w:rsidR="00EC20BE" w:rsidRPr="00701095" w:rsidRDefault="00EC20BE" w:rsidP="00146F02">
            <w:pPr>
              <w:spacing w:before="120"/>
              <w:contextualSpacing/>
              <w:jc w:val="both"/>
              <w:rPr>
                <w:rFonts w:ascii="Trebuchet MS" w:eastAsia="Times New Roman" w:hAnsi="Trebuchet MS" w:cs="Times New Roman"/>
                <w:b/>
                <w:bCs/>
                <w:szCs w:val="24"/>
                <w:lang w:eastAsia="ro-RO"/>
              </w:rPr>
            </w:pPr>
          </w:p>
        </w:tc>
      </w:tr>
      <w:tr w:rsidR="00EC20BE" w:rsidRPr="00701095" w:rsidTr="00146F02">
        <w:trPr>
          <w:trHeight w:val="406"/>
        </w:trPr>
        <w:tc>
          <w:tcPr>
            <w:tcW w:w="6946" w:type="dxa"/>
            <w:vAlign w:val="bottom"/>
          </w:tcPr>
          <w:p w:rsidR="00EC20BE" w:rsidRPr="00701095" w:rsidRDefault="00EC20BE" w:rsidP="00146F02">
            <w:pPr>
              <w:spacing w:before="120"/>
              <w:contextualSpacing/>
              <w:jc w:val="center"/>
              <w:rPr>
                <w:rFonts w:ascii="Trebuchet MS" w:eastAsia="Times New Roman" w:hAnsi="Trebuchet MS" w:cs="Times New Roman"/>
                <w:bCs/>
                <w:szCs w:val="24"/>
                <w:lang w:eastAsia="ro-RO"/>
              </w:rPr>
            </w:pPr>
            <w:r w:rsidRPr="00701095">
              <w:rPr>
                <w:rFonts w:ascii="Trebuchet MS" w:eastAsia="Times New Roman" w:hAnsi="Trebuchet MS" w:cs="Times New Roman"/>
                <w:bCs/>
                <w:noProof/>
                <w:szCs w:val="24"/>
                <w:lang w:val="en-US"/>
              </w:rPr>
              <mc:AlternateContent>
                <mc:Choice Requires="wps">
                  <w:drawing>
                    <wp:anchor distT="0" distB="0" distL="114300" distR="114300" simplePos="0" relativeHeight="251660288" behindDoc="0" locked="0" layoutInCell="1" allowOverlap="1" wp14:anchorId="01B7DA9F" wp14:editId="054AA8E8">
                      <wp:simplePos x="0" y="0"/>
                      <wp:positionH relativeFrom="column">
                        <wp:posOffset>22225</wp:posOffset>
                      </wp:positionH>
                      <wp:positionV relativeFrom="paragraph">
                        <wp:posOffset>-53975</wp:posOffset>
                      </wp:positionV>
                      <wp:extent cx="200025" cy="190500"/>
                      <wp:effectExtent l="0" t="0" r="28575" b="19050"/>
                      <wp:wrapNone/>
                      <wp:docPr id="6" name="Rectangle 6"/>
                      <wp:cNvGraphicFramePr/>
                      <a:graphic xmlns:a="http://schemas.openxmlformats.org/drawingml/2006/main">
                        <a:graphicData uri="http://schemas.microsoft.com/office/word/2010/wordprocessingShape">
                          <wps:wsp>
                            <wps:cNvSpPr/>
                            <wps:spPr>
                              <a:xfrm>
                                <a:off x="0" y="0"/>
                                <a:ext cx="200025" cy="190500"/>
                              </a:xfrm>
                              <a:prstGeom prst="rect">
                                <a:avLst/>
                              </a:prstGeom>
                              <a:solidFill>
                                <a:srgbClr val="FF00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C5E145" id="Rectangle 6" o:spid="_x0000_s1026" style="position:absolute;margin-left:1.75pt;margin-top:-4.25pt;width:15.75pt;height: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" fillcolor="red" strokecolor="windowText" strokeweight="1pt"/>
                  </w:pict>
                </mc:Fallback>
              </mc:AlternateContent>
            </w:r>
            <w:r w:rsidRPr="00701095">
              <w:rPr>
                <w:rFonts w:ascii="Trebuchet MS" w:eastAsia="Times New Roman" w:hAnsi="Trebuchet MS" w:cs="Times New Roman"/>
                <w:bCs/>
                <w:szCs w:val="24"/>
                <w:lang w:eastAsia="ro-RO"/>
              </w:rPr>
              <w:t>Modificare legislativă și/sau administrativă - conform pct.3</w:t>
            </w:r>
          </w:p>
        </w:tc>
        <w:tc>
          <w:tcPr>
            <w:tcW w:w="2268" w:type="dxa"/>
          </w:tcPr>
          <w:p w:rsidR="00EC20BE" w:rsidRPr="00701095" w:rsidRDefault="007120B8" w:rsidP="00146F02">
            <w:pPr>
              <w:spacing w:before="120"/>
              <w:contextualSpacing/>
              <w:jc w:val="both"/>
              <w:rPr>
                <w:rFonts w:ascii="Trebuchet MS" w:eastAsia="Times New Roman" w:hAnsi="Trebuchet MS" w:cs="Times New Roman"/>
                <w:b/>
                <w:bCs/>
                <w:szCs w:val="24"/>
                <w:lang w:eastAsia="ro-RO"/>
              </w:rPr>
            </w:pPr>
            <w:r>
              <w:rPr>
                <w:rFonts w:ascii="Trebuchet MS" w:eastAsia="Times New Roman" w:hAnsi="Trebuchet MS" w:cs="Times New Roman"/>
                <w:b/>
                <w:bCs/>
                <w:szCs w:val="24"/>
                <w:lang w:eastAsia="ro-RO"/>
              </w:rPr>
              <w:t>1</w:t>
            </w:r>
          </w:p>
        </w:tc>
      </w:tr>
    </w:tbl>
    <w:p w:rsidR="00EC20BE" w:rsidRPr="00701095" w:rsidRDefault="00EC20BE" w:rsidP="00EC20BE">
      <w:pPr>
        <w:spacing w:after="0"/>
        <w:jc w:val="both"/>
        <w:rPr>
          <w:rFonts w:ascii="Trebuchet MS" w:eastAsia="Calibri" w:hAnsi="Trebuchet MS" w:cs="Times New Roman"/>
          <w:szCs w:val="24"/>
          <w:lang w:val="fr-BE"/>
        </w:rPr>
      </w:pPr>
    </w:p>
    <w:p w:rsidR="00EC20BE" w:rsidRDefault="00EC20BE" w:rsidP="00EC20BE">
      <w:pPr>
        <w:rPr>
          <w:rFonts w:ascii="Trebuchet MS" w:eastAsia="Times New Roman" w:hAnsi="Trebuchet MS" w:cs="Times New Roman"/>
          <w:b/>
          <w:bCs/>
          <w:szCs w:val="24"/>
          <w:lang w:eastAsia="ro-RO"/>
        </w:rPr>
      </w:pPr>
    </w:p>
    <w:p w:rsidR="00EC20BE" w:rsidRPr="00701095" w:rsidRDefault="00EC20BE" w:rsidP="00EC20BE">
      <w:pPr>
        <w:rPr>
          <w:rFonts w:ascii="Trebuchet MS" w:eastAsia="Times New Roman" w:hAnsi="Trebuchet MS" w:cs="Times New Roman"/>
          <w:b/>
          <w:bCs/>
          <w:szCs w:val="24"/>
          <w:lang w:eastAsia="ro-RO"/>
        </w:rPr>
      </w:pPr>
      <w:r w:rsidRPr="00701095">
        <w:rPr>
          <w:rFonts w:ascii="Trebuchet MS" w:eastAsia="Times New Roman" w:hAnsi="Trebuchet MS" w:cs="Times New Roman"/>
          <w:b/>
          <w:bCs/>
          <w:szCs w:val="24"/>
          <w:lang w:eastAsia="ro-RO"/>
        </w:rPr>
        <w:t>II.  DESCRIEREA MODIFICĂRILOR SOLICITATE</w:t>
      </w:r>
      <w:r w:rsidRPr="00701095">
        <w:rPr>
          <w:rFonts w:ascii="Trebuchet MS" w:eastAsia="Times New Roman" w:hAnsi="Trebuchet MS" w:cs="Times New Roman"/>
          <w:b/>
          <w:bCs/>
          <w:szCs w:val="24"/>
          <w:vertAlign w:val="superscript"/>
          <w:lang w:eastAsia="ro-RO"/>
        </w:rPr>
        <w:footnoteReference w:id="3"/>
      </w:r>
    </w:p>
    <w:p w:rsidR="0015523E" w:rsidRPr="00EF3690" w:rsidRDefault="00EF3690" w:rsidP="00EF3690">
      <w:pPr>
        <w:numPr>
          <w:ilvl w:val="0"/>
          <w:numId w:val="3"/>
        </w:numPr>
        <w:contextualSpacing/>
        <w:rPr>
          <w:rFonts w:ascii="Trebuchet MS" w:eastAsia="Times New Roman" w:hAnsi="Trebuchet MS" w:cs="Times New Roman"/>
          <w:b/>
          <w:bCs/>
          <w:noProof/>
          <w:szCs w:val="24"/>
          <w:lang w:eastAsia="ro-RO"/>
        </w:rPr>
      </w:pPr>
      <w:r w:rsidRPr="007171FD">
        <w:rPr>
          <w:rFonts w:ascii="Trebuchet MS" w:eastAsia="Times New Roman" w:hAnsi="Trebuchet MS" w:cs="Times New Roman"/>
          <w:b/>
          <w:bCs/>
          <w:noProof/>
          <w:szCs w:val="24"/>
          <w:lang w:eastAsia="ro-RO"/>
        </w:rPr>
        <w:t xml:space="preserve">DENUMIREA MODIFICĂRII: </w:t>
      </w:r>
      <w:proofErr w:type="spellStart"/>
      <w:r w:rsidRPr="00B17712">
        <w:rPr>
          <w:rFonts w:ascii="Trebuchet MS" w:eastAsia="Times New Roman" w:hAnsi="Trebuchet MS" w:cs="Times New Roman"/>
          <w:b/>
          <w:bCs/>
          <w:szCs w:val="24"/>
          <w:lang w:val="en-US" w:eastAsia="ro-RO"/>
        </w:rPr>
        <w:t>Modificări</w:t>
      </w:r>
      <w:proofErr w:type="spellEnd"/>
      <w:r w:rsidRPr="00B17712">
        <w:rPr>
          <w:rFonts w:ascii="Trebuchet MS" w:eastAsia="Times New Roman" w:hAnsi="Trebuchet MS" w:cs="Times New Roman"/>
          <w:b/>
          <w:bCs/>
          <w:szCs w:val="24"/>
          <w:lang w:val="en-US" w:eastAsia="ro-RO"/>
        </w:rPr>
        <w:t xml:space="preserve"> ale Cap. X – </w:t>
      </w:r>
      <w:r w:rsidRPr="00B17712">
        <w:rPr>
          <w:rFonts w:ascii="Trebuchet MS" w:hAnsi="Trebuchet MS"/>
          <w:b/>
          <w:bCs/>
        </w:rPr>
        <w:t>Planul de finanțare al strategiei</w:t>
      </w:r>
      <w:r>
        <w:rPr>
          <w:rFonts w:ascii="Trebuchet MS" w:hAnsi="Trebuchet MS"/>
          <w:b/>
          <w:bCs/>
        </w:rPr>
        <w:t xml:space="preserve"> – Anexa IV</w:t>
      </w:r>
      <w:r w:rsidRPr="00B17712">
        <w:rPr>
          <w:rFonts w:ascii="Trebuchet MS" w:eastAsia="Times New Roman" w:hAnsi="Trebuchet MS" w:cs="Times New Roman"/>
          <w:b/>
          <w:bCs/>
          <w:noProof/>
          <w:szCs w:val="24"/>
          <w:lang w:eastAsia="ro-RO"/>
        </w:rPr>
        <w:t xml:space="preserve">, </w:t>
      </w:r>
      <w:r w:rsidRPr="007171FD">
        <w:rPr>
          <w:rFonts w:ascii="Trebuchet MS" w:eastAsia="Times New Roman" w:hAnsi="Trebuchet MS" w:cs="Times New Roman"/>
          <w:b/>
          <w:bCs/>
          <w:noProof/>
          <w:szCs w:val="24"/>
          <w:lang w:eastAsia="ro-RO"/>
        </w:rPr>
        <w:t xml:space="preserve">conform pct. </w:t>
      </w:r>
      <w:r>
        <w:rPr>
          <w:rFonts w:ascii="Trebuchet MS" w:eastAsia="Times New Roman" w:hAnsi="Trebuchet MS" w:cs="Times New Roman"/>
          <w:b/>
          <w:bCs/>
          <w:noProof/>
          <w:szCs w:val="24"/>
          <w:lang w:eastAsia="ro-RO"/>
        </w:rPr>
        <w:t>3</w:t>
      </w:r>
      <w:r w:rsidRPr="007171FD">
        <w:rPr>
          <w:rFonts w:ascii="Trebuchet MS" w:eastAsia="Times New Roman" w:hAnsi="Trebuchet MS" w:cs="Times New Roman"/>
          <w:b/>
          <w:bCs/>
          <w:noProof/>
          <w:szCs w:val="24"/>
          <w:lang w:eastAsia="ro-RO"/>
        </w:rPr>
        <w:t xml:space="preserve">, litera </w:t>
      </w:r>
      <w:r>
        <w:rPr>
          <w:rFonts w:ascii="Trebuchet MS" w:eastAsia="Times New Roman" w:hAnsi="Trebuchet MS" w:cs="Times New Roman"/>
          <w:b/>
          <w:bCs/>
          <w:noProof/>
          <w:szCs w:val="24"/>
          <w:lang w:eastAsia="ro-RO"/>
        </w:rPr>
        <w:t>d</w:t>
      </w:r>
    </w:p>
    <w:p w:rsidR="00EC20BE" w:rsidRPr="0015523E" w:rsidRDefault="0015523E" w:rsidP="0015523E">
      <w:pPr>
        <w:pStyle w:val="ListParagraph"/>
        <w:keepNext/>
        <w:numPr>
          <w:ilvl w:val="0"/>
          <w:numId w:val="10"/>
        </w:numPr>
        <w:spacing w:before="240" w:after="240" w:line="240" w:lineRule="auto"/>
        <w:jc w:val="both"/>
        <w:outlineLvl w:val="4"/>
        <w:rPr>
          <w:rFonts w:ascii="Trebuchet MS" w:eastAsia="Times New Roman" w:hAnsi="Trebuchet MS"/>
          <w:noProof/>
          <w:color w:val="000000"/>
          <w:szCs w:val="24"/>
          <w:u w:val="single"/>
          <w:lang w:val="fr-BE"/>
        </w:rPr>
      </w:pPr>
      <w:r>
        <w:rPr>
          <w:rFonts w:ascii="Trebuchet MS" w:eastAsia="Times New Roman" w:hAnsi="Trebuchet MS"/>
          <w:noProof/>
          <w:color w:val="000000"/>
          <w:szCs w:val="24"/>
          <w:u w:val="single"/>
          <w:lang w:val="fr-BE"/>
        </w:rPr>
        <w:t xml:space="preserve"> </w:t>
      </w:r>
      <w:r w:rsidR="00EC20BE" w:rsidRPr="0015523E">
        <w:rPr>
          <w:rFonts w:ascii="Trebuchet MS" w:eastAsia="Times New Roman" w:hAnsi="Trebuchet MS"/>
          <w:noProof/>
          <w:color w:val="000000"/>
          <w:szCs w:val="24"/>
          <w:u w:val="single"/>
          <w:lang w:val="fr-BE"/>
        </w:rPr>
        <w:t xml:space="preserve">Motivele și/sau problemele de implementare care justifică modificarea </w:t>
      </w:r>
    </w:p>
    <w:tbl>
      <w:tblPr>
        <w:tblW w:w="5005" w:type="pc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10456"/>
      </w:tblGrid>
      <w:tr w:rsidR="00192C75" w:rsidRPr="00192C75" w:rsidTr="00146F02">
        <w:trPr>
          <w:trHeight w:val="293"/>
        </w:trPr>
        <w:tc>
          <w:tcPr>
            <w:tcW w:w="5000" w:type="pct"/>
            <w:shd w:val="clear" w:color="auto" w:fill="auto"/>
          </w:tcPr>
          <w:p w:rsidR="00EF3690" w:rsidRDefault="00EF3690" w:rsidP="00EF3690">
            <w:pPr>
              <w:spacing w:after="0" w:line="240" w:lineRule="auto"/>
              <w:jc w:val="both"/>
              <w:rPr>
                <w:rFonts w:ascii="Trebuchet MS" w:eastAsia="Times New Roman" w:hAnsi="Trebuchet MS" w:cs="Times New Roman"/>
                <w:szCs w:val="24"/>
              </w:rPr>
            </w:pPr>
            <w:r>
              <w:rPr>
                <w:rFonts w:ascii="Trebuchet MS" w:eastAsia="Times New Roman" w:hAnsi="Trebuchet MS" w:cs="Times New Roman"/>
                <w:szCs w:val="24"/>
              </w:rPr>
              <w:t xml:space="preserve">In data de 17.06.2022, </w:t>
            </w:r>
            <w:proofErr w:type="spellStart"/>
            <w:r>
              <w:rPr>
                <w:rFonts w:ascii="Trebuchet MS" w:eastAsia="Times New Roman" w:hAnsi="Trebuchet MS" w:cs="Times New Roman"/>
                <w:szCs w:val="24"/>
              </w:rPr>
              <w:t>Asociatia</w:t>
            </w:r>
            <w:proofErr w:type="spellEnd"/>
            <w:r>
              <w:rPr>
                <w:rFonts w:ascii="Trebuchet MS" w:eastAsia="Times New Roman" w:hAnsi="Trebuchet MS" w:cs="Times New Roman"/>
                <w:szCs w:val="24"/>
              </w:rPr>
              <w:t xml:space="preserve"> Grup de </w:t>
            </w:r>
            <w:proofErr w:type="spellStart"/>
            <w:r>
              <w:rPr>
                <w:rFonts w:ascii="Trebuchet MS" w:eastAsia="Times New Roman" w:hAnsi="Trebuchet MS" w:cs="Times New Roman"/>
                <w:szCs w:val="24"/>
              </w:rPr>
              <w:t>Actiune</w:t>
            </w:r>
            <w:proofErr w:type="spellEnd"/>
            <w:r>
              <w:rPr>
                <w:rFonts w:ascii="Trebuchet MS" w:eastAsia="Times New Roman" w:hAnsi="Trebuchet MS" w:cs="Times New Roman"/>
                <w:szCs w:val="24"/>
              </w:rPr>
              <w:t xml:space="preserve"> Locala Constanta Sud a primit notificarea nr. 201412/17.06.2022 emisa de </w:t>
            </w:r>
            <w:proofErr w:type="spellStart"/>
            <w:r>
              <w:rPr>
                <w:rFonts w:ascii="Trebuchet MS" w:eastAsia="Times New Roman" w:hAnsi="Trebuchet MS" w:cs="Times New Roman"/>
                <w:szCs w:val="24"/>
              </w:rPr>
              <w:t>catre</w:t>
            </w:r>
            <w:proofErr w:type="spellEnd"/>
            <w:r>
              <w:rPr>
                <w:rFonts w:ascii="Trebuchet MS" w:eastAsia="Times New Roman" w:hAnsi="Trebuchet MS" w:cs="Times New Roman"/>
                <w:szCs w:val="24"/>
              </w:rPr>
              <w:t xml:space="preserve"> DGDR AM-PNDR referitoare la suplimentarea </w:t>
            </w:r>
            <w:proofErr w:type="spellStart"/>
            <w:r>
              <w:rPr>
                <w:rFonts w:ascii="Trebuchet MS" w:eastAsia="Times New Roman" w:hAnsi="Trebuchet MS" w:cs="Times New Roman"/>
                <w:szCs w:val="24"/>
              </w:rPr>
              <w:t>alocarii</w:t>
            </w:r>
            <w:proofErr w:type="spellEnd"/>
            <w:r>
              <w:rPr>
                <w:rFonts w:ascii="Trebuchet MS" w:eastAsia="Times New Roman" w:hAnsi="Trebuchet MS" w:cs="Times New Roman"/>
                <w:szCs w:val="24"/>
              </w:rPr>
              <w:t xml:space="preserve"> financiare a SDL.</w:t>
            </w:r>
          </w:p>
          <w:p w:rsidR="00EF3690" w:rsidRDefault="00EF3690" w:rsidP="00EF3690">
            <w:pPr>
              <w:spacing w:after="0" w:line="240" w:lineRule="auto"/>
              <w:jc w:val="both"/>
              <w:rPr>
                <w:rFonts w:ascii="Trebuchet MS" w:eastAsia="Times New Roman" w:hAnsi="Trebuchet MS" w:cs="Times New Roman"/>
                <w:szCs w:val="24"/>
              </w:rPr>
            </w:pPr>
            <w:r>
              <w:rPr>
                <w:rFonts w:ascii="Trebuchet MS" w:eastAsia="Times New Roman" w:hAnsi="Trebuchet MS" w:cs="Times New Roman"/>
                <w:szCs w:val="24"/>
              </w:rPr>
              <w:t xml:space="preserve">In urma </w:t>
            </w:r>
            <w:r>
              <w:rPr>
                <w:rFonts w:ascii="Trebuchet MS" w:eastAsia="Times New Roman" w:hAnsi="Trebuchet MS" w:cs="Times New Roman"/>
                <w:b/>
                <w:bCs/>
                <w:szCs w:val="24"/>
              </w:rPr>
              <w:t xml:space="preserve">Raportului privind distribuirea fondurilor aferente perioadei de </w:t>
            </w:r>
            <w:proofErr w:type="spellStart"/>
            <w:r>
              <w:rPr>
                <w:rFonts w:ascii="Trebuchet MS" w:eastAsia="Times New Roman" w:hAnsi="Trebuchet MS" w:cs="Times New Roman"/>
                <w:b/>
                <w:bCs/>
                <w:szCs w:val="24"/>
              </w:rPr>
              <w:t>tranzitie</w:t>
            </w:r>
            <w:proofErr w:type="spellEnd"/>
            <w:r>
              <w:rPr>
                <w:rFonts w:ascii="Trebuchet MS" w:eastAsia="Times New Roman" w:hAnsi="Trebuchet MS" w:cs="Times New Roman"/>
                <w:b/>
                <w:bCs/>
                <w:szCs w:val="24"/>
              </w:rPr>
              <w:t xml:space="preserve"> (FEADR si EURI),</w:t>
            </w:r>
            <w:r>
              <w:rPr>
                <w:rFonts w:ascii="Trebuchet MS" w:eastAsia="Times New Roman" w:hAnsi="Trebuchet MS" w:cs="Times New Roman"/>
                <w:szCs w:val="24"/>
              </w:rPr>
              <w:t xml:space="preserve"> </w:t>
            </w:r>
            <w:proofErr w:type="spellStart"/>
            <w:r w:rsidRPr="00382ACE">
              <w:rPr>
                <w:rFonts w:ascii="Trebuchet MS" w:eastAsia="Times New Roman" w:hAnsi="Trebuchet MS" w:cs="Times New Roman"/>
                <w:szCs w:val="24"/>
              </w:rPr>
              <w:t>Asociatia</w:t>
            </w:r>
            <w:proofErr w:type="spellEnd"/>
            <w:r w:rsidRPr="00382ACE">
              <w:rPr>
                <w:rFonts w:ascii="Trebuchet MS" w:eastAsia="Times New Roman" w:hAnsi="Trebuchet MS" w:cs="Times New Roman"/>
                <w:szCs w:val="24"/>
              </w:rPr>
              <w:t xml:space="preserve"> Grup de </w:t>
            </w:r>
            <w:proofErr w:type="spellStart"/>
            <w:r w:rsidRPr="00382ACE">
              <w:rPr>
                <w:rFonts w:ascii="Trebuchet MS" w:eastAsia="Times New Roman" w:hAnsi="Trebuchet MS" w:cs="Times New Roman"/>
                <w:szCs w:val="24"/>
              </w:rPr>
              <w:t>Actiune</w:t>
            </w:r>
            <w:proofErr w:type="spellEnd"/>
            <w:r w:rsidRPr="00382ACE">
              <w:rPr>
                <w:rFonts w:ascii="Trebuchet MS" w:eastAsia="Times New Roman" w:hAnsi="Trebuchet MS" w:cs="Times New Roman"/>
                <w:szCs w:val="24"/>
              </w:rPr>
              <w:t xml:space="preserve"> Locala Constanta </w:t>
            </w:r>
            <w:r>
              <w:rPr>
                <w:rFonts w:ascii="Trebuchet MS" w:eastAsia="Times New Roman" w:hAnsi="Trebuchet MS" w:cs="Times New Roman"/>
                <w:szCs w:val="24"/>
              </w:rPr>
              <w:t xml:space="preserve">Sud </w:t>
            </w:r>
            <w:proofErr w:type="spellStart"/>
            <w:r>
              <w:rPr>
                <w:rFonts w:ascii="Trebuchet MS" w:eastAsia="Times New Roman" w:hAnsi="Trebuchet MS" w:cs="Times New Roman"/>
                <w:szCs w:val="24"/>
              </w:rPr>
              <w:t>beneficiaza</w:t>
            </w:r>
            <w:proofErr w:type="spellEnd"/>
            <w:r>
              <w:rPr>
                <w:rFonts w:ascii="Trebuchet MS" w:eastAsia="Times New Roman" w:hAnsi="Trebuchet MS" w:cs="Times New Roman"/>
                <w:szCs w:val="24"/>
              </w:rPr>
              <w:t xml:space="preserve"> de suplimentarea </w:t>
            </w:r>
            <w:proofErr w:type="spellStart"/>
            <w:r>
              <w:rPr>
                <w:rFonts w:ascii="Trebuchet MS" w:eastAsia="Times New Roman" w:hAnsi="Trebuchet MS" w:cs="Times New Roman"/>
                <w:szCs w:val="24"/>
              </w:rPr>
              <w:t>alocarii</w:t>
            </w:r>
            <w:proofErr w:type="spellEnd"/>
            <w:r>
              <w:rPr>
                <w:rFonts w:ascii="Trebuchet MS" w:eastAsia="Times New Roman" w:hAnsi="Trebuchet MS" w:cs="Times New Roman"/>
                <w:szCs w:val="24"/>
              </w:rPr>
              <w:t xml:space="preserve"> financiare a SDL cu </w:t>
            </w:r>
            <w:proofErr w:type="spellStart"/>
            <w:r>
              <w:rPr>
                <w:rFonts w:ascii="Trebuchet MS" w:eastAsia="Times New Roman" w:hAnsi="Trebuchet MS" w:cs="Times New Roman"/>
                <w:szCs w:val="24"/>
              </w:rPr>
              <w:t>urmatoarele</w:t>
            </w:r>
            <w:proofErr w:type="spellEnd"/>
            <w:r>
              <w:rPr>
                <w:rFonts w:ascii="Trebuchet MS" w:eastAsia="Times New Roman" w:hAnsi="Trebuchet MS" w:cs="Times New Roman"/>
                <w:szCs w:val="24"/>
              </w:rPr>
              <w:t xml:space="preserve"> valori:</w:t>
            </w:r>
          </w:p>
          <w:p w:rsidR="00EF3690" w:rsidRDefault="00EF3690" w:rsidP="00EF3690">
            <w:pPr>
              <w:pStyle w:val="ListParagraph"/>
              <w:numPr>
                <w:ilvl w:val="0"/>
                <w:numId w:val="19"/>
              </w:numPr>
              <w:spacing w:after="0" w:line="240" w:lineRule="auto"/>
              <w:jc w:val="both"/>
              <w:rPr>
                <w:rFonts w:ascii="Trebuchet MS" w:eastAsia="Times New Roman" w:hAnsi="Trebuchet MS"/>
                <w:szCs w:val="24"/>
              </w:rPr>
            </w:pPr>
            <w:r w:rsidRPr="00AC5930">
              <w:rPr>
                <w:rFonts w:ascii="Trebuchet MS" w:eastAsia="Times New Roman" w:hAnsi="Trebuchet MS"/>
                <w:b/>
                <w:szCs w:val="24"/>
              </w:rPr>
              <w:t>327,294.87 euro</w:t>
            </w:r>
            <w:r>
              <w:rPr>
                <w:rFonts w:ascii="Trebuchet MS" w:eastAsia="Times New Roman" w:hAnsi="Trebuchet MS"/>
                <w:szCs w:val="24"/>
              </w:rPr>
              <w:t xml:space="preserve"> valoare FEADR</w:t>
            </w:r>
          </w:p>
          <w:p w:rsidR="00EF3690" w:rsidRPr="00EF3690" w:rsidRDefault="00EF3690" w:rsidP="00EF3690">
            <w:pPr>
              <w:pStyle w:val="ListParagraph"/>
              <w:numPr>
                <w:ilvl w:val="0"/>
                <w:numId w:val="19"/>
              </w:numPr>
              <w:spacing w:after="0" w:line="240" w:lineRule="auto"/>
              <w:jc w:val="both"/>
              <w:rPr>
                <w:rFonts w:ascii="Trebuchet MS" w:eastAsia="Times New Roman" w:hAnsi="Trebuchet MS"/>
                <w:szCs w:val="24"/>
              </w:rPr>
            </w:pPr>
            <w:r w:rsidRPr="00AC5930">
              <w:rPr>
                <w:rFonts w:ascii="Trebuchet MS" w:eastAsia="Times New Roman" w:hAnsi="Trebuchet MS"/>
                <w:b/>
                <w:szCs w:val="24"/>
              </w:rPr>
              <w:t>95,468.07 euro</w:t>
            </w:r>
            <w:r>
              <w:rPr>
                <w:rFonts w:ascii="Trebuchet MS" w:eastAsia="Times New Roman" w:hAnsi="Trebuchet MS"/>
                <w:szCs w:val="24"/>
              </w:rPr>
              <w:t xml:space="preserve"> valoare EURI</w:t>
            </w:r>
          </w:p>
          <w:p w:rsidR="00CA7A0D" w:rsidRPr="00EF3690" w:rsidRDefault="00CA7A0D" w:rsidP="00EF3690">
            <w:pPr>
              <w:spacing w:after="0" w:line="240" w:lineRule="auto"/>
              <w:jc w:val="both"/>
              <w:rPr>
                <w:rFonts w:ascii="Trebuchet MS" w:eastAsia="Times New Roman" w:hAnsi="Trebuchet MS"/>
                <w:szCs w:val="24"/>
                <w:lang w:val="it-CH"/>
              </w:rPr>
            </w:pPr>
          </w:p>
          <w:p w:rsidR="00EF3690" w:rsidRDefault="00EF3690" w:rsidP="00EF3690">
            <w:pPr>
              <w:spacing w:after="0" w:line="240" w:lineRule="auto"/>
              <w:jc w:val="both"/>
              <w:rPr>
                <w:rFonts w:ascii="Trebuchet MS" w:eastAsia="Times New Roman" w:hAnsi="Trebuchet MS" w:cs="Times New Roman"/>
                <w:color w:val="000000" w:themeColor="text1"/>
                <w:szCs w:val="24"/>
              </w:rPr>
            </w:pPr>
            <w:r>
              <w:rPr>
                <w:rFonts w:ascii="Trebuchet MS" w:eastAsia="Times New Roman" w:hAnsi="Trebuchet MS" w:cs="Times New Roman"/>
                <w:color w:val="000000" w:themeColor="text1"/>
                <w:szCs w:val="24"/>
              </w:rPr>
              <w:t xml:space="preserve">Conform Ghidului de implementare a SDL, fondurile provenite din suplimentarea </w:t>
            </w:r>
            <w:proofErr w:type="spellStart"/>
            <w:r>
              <w:rPr>
                <w:rFonts w:ascii="Trebuchet MS" w:eastAsia="Times New Roman" w:hAnsi="Trebuchet MS" w:cs="Times New Roman"/>
                <w:color w:val="000000" w:themeColor="text1"/>
                <w:szCs w:val="24"/>
              </w:rPr>
              <w:t>alocarii</w:t>
            </w:r>
            <w:proofErr w:type="spellEnd"/>
            <w:r>
              <w:rPr>
                <w:rFonts w:ascii="Trebuchet MS" w:eastAsia="Times New Roman" w:hAnsi="Trebuchet MS" w:cs="Times New Roman"/>
                <w:color w:val="000000" w:themeColor="text1"/>
                <w:szCs w:val="24"/>
              </w:rPr>
              <w:t xml:space="preserve"> financiare a SDL pentru perioada de </w:t>
            </w:r>
            <w:proofErr w:type="spellStart"/>
            <w:r>
              <w:rPr>
                <w:rFonts w:ascii="Trebuchet MS" w:eastAsia="Times New Roman" w:hAnsi="Trebuchet MS" w:cs="Times New Roman"/>
                <w:color w:val="000000" w:themeColor="text1"/>
                <w:szCs w:val="24"/>
              </w:rPr>
              <w:t>tranzitie</w:t>
            </w:r>
            <w:proofErr w:type="spellEnd"/>
            <w:r>
              <w:rPr>
                <w:rFonts w:ascii="Trebuchet MS" w:eastAsia="Times New Roman" w:hAnsi="Trebuchet MS" w:cs="Times New Roman"/>
                <w:color w:val="000000" w:themeColor="text1"/>
                <w:szCs w:val="24"/>
              </w:rPr>
              <w:t xml:space="preserve"> </w:t>
            </w:r>
            <w:proofErr w:type="spellStart"/>
            <w:r>
              <w:rPr>
                <w:rFonts w:ascii="Trebuchet MS" w:eastAsia="Times New Roman" w:hAnsi="Trebuchet MS" w:cs="Times New Roman"/>
                <w:color w:val="000000" w:themeColor="text1"/>
                <w:szCs w:val="24"/>
              </w:rPr>
              <w:t>trebuiesc</w:t>
            </w:r>
            <w:proofErr w:type="spellEnd"/>
            <w:r>
              <w:rPr>
                <w:rFonts w:ascii="Trebuchet MS" w:eastAsia="Times New Roman" w:hAnsi="Trebuchet MS" w:cs="Times New Roman"/>
                <w:color w:val="000000" w:themeColor="text1"/>
                <w:szCs w:val="24"/>
              </w:rPr>
              <w:t xml:space="preserve"> acceptate prin </w:t>
            </w:r>
            <w:r w:rsidRPr="000B4812">
              <w:rPr>
                <w:rFonts w:ascii="Trebuchet MS" w:eastAsia="Times New Roman" w:hAnsi="Trebuchet MS" w:cs="Times New Roman"/>
                <w:color w:val="000000" w:themeColor="text1"/>
                <w:szCs w:val="24"/>
              </w:rPr>
              <w:t>Actualizarea planului de finanțare, în conformitate cu sumele obținute în urma</w:t>
            </w:r>
            <w:r>
              <w:rPr>
                <w:rFonts w:ascii="Trebuchet MS" w:eastAsia="Times New Roman" w:hAnsi="Trebuchet MS" w:cs="Times New Roman"/>
                <w:color w:val="000000" w:themeColor="text1"/>
                <w:szCs w:val="24"/>
              </w:rPr>
              <w:t xml:space="preserve"> </w:t>
            </w:r>
            <w:proofErr w:type="spellStart"/>
            <w:r w:rsidRPr="000B4812">
              <w:rPr>
                <w:rFonts w:ascii="Trebuchet MS" w:eastAsia="Times New Roman" w:hAnsi="Trebuchet MS" w:cs="Times New Roman"/>
                <w:color w:val="000000" w:themeColor="text1"/>
                <w:szCs w:val="24"/>
              </w:rPr>
              <w:t>bonusării</w:t>
            </w:r>
            <w:proofErr w:type="spellEnd"/>
            <w:r w:rsidRPr="000B4812">
              <w:rPr>
                <w:rFonts w:ascii="Trebuchet MS" w:eastAsia="Times New Roman" w:hAnsi="Trebuchet MS" w:cs="Times New Roman"/>
                <w:color w:val="000000" w:themeColor="text1"/>
                <w:szCs w:val="24"/>
              </w:rPr>
              <w:t>/tranziției și modificarea fișelor măsurilor către care s-au realocat fonduri</w:t>
            </w:r>
            <w:r>
              <w:rPr>
                <w:rFonts w:ascii="Trebuchet MS" w:eastAsia="Times New Roman" w:hAnsi="Trebuchet MS" w:cs="Times New Roman"/>
                <w:color w:val="000000" w:themeColor="text1"/>
                <w:szCs w:val="24"/>
              </w:rPr>
              <w:t xml:space="preserve"> </w:t>
            </w:r>
            <w:r w:rsidRPr="000B4812">
              <w:rPr>
                <w:rFonts w:ascii="Trebuchet MS" w:eastAsia="Times New Roman" w:hAnsi="Trebuchet MS" w:cs="Times New Roman"/>
                <w:color w:val="000000" w:themeColor="text1"/>
                <w:szCs w:val="24"/>
              </w:rPr>
              <w:t xml:space="preserve">provenite din </w:t>
            </w:r>
            <w:proofErr w:type="spellStart"/>
            <w:r w:rsidRPr="000B4812">
              <w:rPr>
                <w:rFonts w:ascii="Trebuchet MS" w:eastAsia="Times New Roman" w:hAnsi="Trebuchet MS" w:cs="Times New Roman"/>
                <w:color w:val="000000" w:themeColor="text1"/>
                <w:szCs w:val="24"/>
              </w:rPr>
              <w:t>bonusare</w:t>
            </w:r>
            <w:proofErr w:type="spellEnd"/>
            <w:r w:rsidRPr="000B4812">
              <w:rPr>
                <w:rFonts w:ascii="Trebuchet MS" w:eastAsia="Times New Roman" w:hAnsi="Trebuchet MS" w:cs="Times New Roman"/>
                <w:color w:val="000000" w:themeColor="text1"/>
                <w:szCs w:val="24"/>
              </w:rPr>
              <w:t>/tranziție;</w:t>
            </w:r>
          </w:p>
          <w:p w:rsidR="00EF3690" w:rsidRPr="00EF3690" w:rsidRDefault="00EF3690" w:rsidP="00EF3690">
            <w:pPr>
              <w:spacing w:after="0" w:line="240" w:lineRule="auto"/>
              <w:jc w:val="both"/>
              <w:rPr>
                <w:rFonts w:ascii="Trebuchet MS" w:eastAsia="Times New Roman" w:hAnsi="Trebuchet MS"/>
                <w:szCs w:val="24"/>
                <w:lang w:val="it-CH"/>
              </w:rPr>
            </w:pPr>
          </w:p>
          <w:p w:rsidR="00EF3690" w:rsidRDefault="00EF3690" w:rsidP="00EF3690">
            <w:pPr>
              <w:spacing w:after="0" w:line="240" w:lineRule="auto"/>
              <w:jc w:val="both"/>
              <w:rPr>
                <w:rFonts w:ascii="Trebuchet MS" w:eastAsia="Times New Roman" w:hAnsi="Trebuchet MS" w:cs="Times New Roman"/>
                <w:color w:val="000000" w:themeColor="text1"/>
                <w:szCs w:val="24"/>
              </w:rPr>
            </w:pPr>
            <w:r>
              <w:rPr>
                <w:rFonts w:ascii="Trebuchet MS" w:eastAsia="Times New Roman" w:hAnsi="Trebuchet MS" w:cs="Times New Roman"/>
                <w:color w:val="000000" w:themeColor="text1"/>
                <w:szCs w:val="24"/>
              </w:rPr>
              <w:t xml:space="preserve">Sumele mai sus </w:t>
            </w:r>
            <w:proofErr w:type="spellStart"/>
            <w:r>
              <w:rPr>
                <w:rFonts w:ascii="Trebuchet MS" w:eastAsia="Times New Roman" w:hAnsi="Trebuchet MS" w:cs="Times New Roman"/>
                <w:color w:val="000000" w:themeColor="text1"/>
                <w:szCs w:val="24"/>
              </w:rPr>
              <w:t>mentionate</w:t>
            </w:r>
            <w:proofErr w:type="spellEnd"/>
            <w:r>
              <w:rPr>
                <w:rFonts w:ascii="Trebuchet MS" w:eastAsia="Times New Roman" w:hAnsi="Trebuchet MS" w:cs="Times New Roman"/>
                <w:color w:val="000000" w:themeColor="text1"/>
                <w:szCs w:val="24"/>
              </w:rPr>
              <w:t xml:space="preserve"> vor fi redistribuite </w:t>
            </w:r>
            <w:proofErr w:type="spellStart"/>
            <w:r>
              <w:rPr>
                <w:rFonts w:ascii="Trebuchet MS" w:eastAsia="Times New Roman" w:hAnsi="Trebuchet MS" w:cs="Times New Roman"/>
                <w:color w:val="000000" w:themeColor="text1"/>
                <w:szCs w:val="24"/>
              </w:rPr>
              <w:t>catre</w:t>
            </w:r>
            <w:proofErr w:type="spellEnd"/>
            <w:r>
              <w:rPr>
                <w:rFonts w:ascii="Trebuchet MS" w:eastAsia="Times New Roman" w:hAnsi="Trebuchet MS" w:cs="Times New Roman"/>
                <w:color w:val="000000" w:themeColor="text1"/>
                <w:szCs w:val="24"/>
              </w:rPr>
              <w:t xml:space="preserve"> </w:t>
            </w:r>
            <w:proofErr w:type="spellStart"/>
            <w:r>
              <w:rPr>
                <w:rFonts w:ascii="Trebuchet MS" w:eastAsia="Times New Roman" w:hAnsi="Trebuchet MS" w:cs="Times New Roman"/>
                <w:color w:val="000000" w:themeColor="text1"/>
                <w:szCs w:val="24"/>
              </w:rPr>
              <w:t>masura</w:t>
            </w:r>
            <w:proofErr w:type="spellEnd"/>
            <w:r>
              <w:rPr>
                <w:rFonts w:ascii="Trebuchet MS" w:eastAsia="Times New Roman" w:hAnsi="Trebuchet MS" w:cs="Times New Roman"/>
                <w:color w:val="000000" w:themeColor="text1"/>
                <w:szCs w:val="24"/>
              </w:rPr>
              <w:t xml:space="preserve"> M4/6A, </w:t>
            </w:r>
            <w:proofErr w:type="spellStart"/>
            <w:r>
              <w:rPr>
                <w:rFonts w:ascii="Trebuchet MS" w:eastAsia="Times New Roman" w:hAnsi="Trebuchet MS" w:cs="Times New Roman"/>
                <w:color w:val="000000" w:themeColor="text1"/>
                <w:szCs w:val="24"/>
              </w:rPr>
              <w:t>masura</w:t>
            </w:r>
            <w:proofErr w:type="spellEnd"/>
            <w:r>
              <w:rPr>
                <w:rFonts w:ascii="Trebuchet MS" w:eastAsia="Times New Roman" w:hAnsi="Trebuchet MS" w:cs="Times New Roman"/>
                <w:color w:val="000000" w:themeColor="text1"/>
                <w:szCs w:val="24"/>
              </w:rPr>
              <w:t xml:space="preserve"> care prezinta un mare interes pentru beneficiari; astfel:</w:t>
            </w:r>
          </w:p>
          <w:p w:rsidR="00AC5930" w:rsidRDefault="00AC5930" w:rsidP="00EF3690">
            <w:pPr>
              <w:spacing w:after="0" w:line="240" w:lineRule="auto"/>
              <w:jc w:val="both"/>
              <w:rPr>
                <w:rFonts w:ascii="Trebuchet MS" w:eastAsia="Times New Roman" w:hAnsi="Trebuchet MS" w:cs="Times New Roman"/>
                <w:color w:val="000000" w:themeColor="text1"/>
                <w:szCs w:val="24"/>
              </w:rPr>
            </w:pPr>
          </w:p>
          <w:p w:rsidR="00AC5930" w:rsidRDefault="00AC5930" w:rsidP="00AC5930">
            <w:pPr>
              <w:pStyle w:val="ListParagraph"/>
              <w:numPr>
                <w:ilvl w:val="0"/>
                <w:numId w:val="21"/>
              </w:numPr>
              <w:spacing w:after="200" w:line="276" w:lineRule="auto"/>
              <w:rPr>
                <w:rFonts w:ascii="Trebuchet MS" w:eastAsia="Times New Roman" w:hAnsi="Trebuchet MS"/>
                <w:color w:val="000000" w:themeColor="text1"/>
                <w:szCs w:val="24"/>
              </w:rPr>
            </w:pPr>
            <w:r>
              <w:rPr>
                <w:rFonts w:ascii="Trebuchet MS" w:eastAsia="Times New Roman" w:hAnsi="Trebuchet MS"/>
                <w:color w:val="000000" w:themeColor="text1"/>
                <w:szCs w:val="24"/>
              </w:rPr>
              <w:t xml:space="preserve">M4/6A </w:t>
            </w:r>
            <w:r w:rsidRPr="00A357B3">
              <w:rPr>
                <w:rFonts w:ascii="Trebuchet MS" w:eastAsia="Times New Roman" w:hAnsi="Trebuchet MS"/>
                <w:color w:val="000000" w:themeColor="text1"/>
                <w:szCs w:val="24"/>
              </w:rPr>
              <w:t>va fi suplimentata cu</w:t>
            </w:r>
            <w:r>
              <w:rPr>
                <w:rFonts w:ascii="Trebuchet MS" w:eastAsia="Times New Roman" w:hAnsi="Trebuchet MS"/>
                <w:color w:val="000000" w:themeColor="text1"/>
                <w:szCs w:val="24"/>
              </w:rPr>
              <w:t xml:space="preserve"> </w:t>
            </w:r>
            <w:r w:rsidRPr="00AC5930">
              <w:rPr>
                <w:rFonts w:ascii="Trebuchet MS" w:eastAsia="Times New Roman" w:hAnsi="Trebuchet MS"/>
                <w:b/>
                <w:color w:val="000000" w:themeColor="text1"/>
                <w:szCs w:val="24"/>
              </w:rPr>
              <w:t>242,742.28 euro</w:t>
            </w:r>
            <w:r>
              <w:rPr>
                <w:rFonts w:ascii="Trebuchet MS" w:eastAsia="Times New Roman" w:hAnsi="Trebuchet MS"/>
                <w:color w:val="000000" w:themeColor="text1"/>
                <w:szCs w:val="24"/>
              </w:rPr>
              <w:t xml:space="preserve"> fonduri FEADR si</w:t>
            </w:r>
            <w:r w:rsidRPr="00A357B3">
              <w:rPr>
                <w:rFonts w:ascii="Trebuchet MS" w:eastAsia="Times New Roman" w:hAnsi="Trebuchet MS"/>
                <w:color w:val="000000" w:themeColor="text1"/>
                <w:szCs w:val="24"/>
              </w:rPr>
              <w:t xml:space="preserve"> </w:t>
            </w:r>
            <w:r w:rsidRPr="00AC5930">
              <w:rPr>
                <w:rFonts w:ascii="Trebuchet MS" w:eastAsia="Times New Roman" w:hAnsi="Trebuchet MS"/>
                <w:b/>
                <w:color w:val="000000" w:themeColor="text1"/>
                <w:szCs w:val="24"/>
              </w:rPr>
              <w:t>95,468.07 euro</w:t>
            </w:r>
            <w:r w:rsidRPr="00A357B3">
              <w:rPr>
                <w:rFonts w:ascii="Trebuchet MS" w:eastAsia="Times New Roman" w:hAnsi="Trebuchet MS"/>
                <w:color w:val="000000" w:themeColor="text1"/>
                <w:szCs w:val="24"/>
              </w:rPr>
              <w:t xml:space="preserve"> valoare EURI</w:t>
            </w:r>
            <w:r>
              <w:rPr>
                <w:rFonts w:ascii="Trebuchet MS" w:eastAsia="Times New Roman" w:hAnsi="Trebuchet MS"/>
                <w:color w:val="000000" w:themeColor="text1"/>
                <w:szCs w:val="24"/>
              </w:rPr>
              <w:t xml:space="preserve">; </w:t>
            </w:r>
            <w:proofErr w:type="spellStart"/>
            <w:r>
              <w:rPr>
                <w:rFonts w:ascii="Trebuchet MS" w:eastAsia="Times New Roman" w:hAnsi="Trebuchet MS"/>
                <w:color w:val="000000" w:themeColor="text1"/>
                <w:szCs w:val="24"/>
              </w:rPr>
              <w:t>masura</w:t>
            </w:r>
            <w:proofErr w:type="spellEnd"/>
            <w:r>
              <w:rPr>
                <w:rFonts w:ascii="Trebuchet MS" w:eastAsia="Times New Roman" w:hAnsi="Trebuchet MS"/>
                <w:color w:val="000000" w:themeColor="text1"/>
                <w:szCs w:val="24"/>
              </w:rPr>
              <w:t xml:space="preserve"> M4/6A fiind </w:t>
            </w:r>
            <w:proofErr w:type="spellStart"/>
            <w:r>
              <w:rPr>
                <w:rFonts w:ascii="Trebuchet MS" w:eastAsia="Times New Roman" w:hAnsi="Trebuchet MS"/>
                <w:color w:val="000000" w:themeColor="text1"/>
                <w:szCs w:val="24"/>
              </w:rPr>
              <w:t>masura</w:t>
            </w:r>
            <w:proofErr w:type="spellEnd"/>
            <w:r>
              <w:rPr>
                <w:rFonts w:ascii="Trebuchet MS" w:eastAsia="Times New Roman" w:hAnsi="Trebuchet MS"/>
                <w:color w:val="000000" w:themeColor="text1"/>
                <w:szCs w:val="24"/>
              </w:rPr>
              <w:t xml:space="preserve"> care corespunde </w:t>
            </w:r>
            <w:proofErr w:type="spellStart"/>
            <w:r>
              <w:rPr>
                <w:rFonts w:ascii="Trebuchet MS" w:eastAsia="Times New Roman" w:hAnsi="Trebuchet MS"/>
                <w:color w:val="000000" w:themeColor="text1"/>
                <w:szCs w:val="24"/>
              </w:rPr>
              <w:t>cerintelor</w:t>
            </w:r>
            <w:proofErr w:type="spellEnd"/>
            <w:r>
              <w:rPr>
                <w:rFonts w:ascii="Trebuchet MS" w:eastAsia="Times New Roman" w:hAnsi="Trebuchet MS"/>
                <w:color w:val="000000" w:themeColor="text1"/>
                <w:szCs w:val="24"/>
              </w:rPr>
              <w:t xml:space="preserve"> fondurilor de </w:t>
            </w:r>
            <w:proofErr w:type="spellStart"/>
            <w:r>
              <w:rPr>
                <w:rFonts w:ascii="Trebuchet MS" w:eastAsia="Times New Roman" w:hAnsi="Trebuchet MS"/>
                <w:color w:val="000000" w:themeColor="text1"/>
                <w:szCs w:val="24"/>
              </w:rPr>
              <w:t>tranzitie</w:t>
            </w:r>
            <w:proofErr w:type="spellEnd"/>
            <w:r>
              <w:rPr>
                <w:rFonts w:ascii="Trebuchet MS" w:eastAsia="Times New Roman" w:hAnsi="Trebuchet MS"/>
                <w:color w:val="000000" w:themeColor="text1"/>
                <w:szCs w:val="24"/>
              </w:rPr>
              <w:t xml:space="preserve"> provenite din EURI </w:t>
            </w:r>
            <w:r w:rsidRPr="00A357B3">
              <w:rPr>
                <w:rFonts w:ascii="Trebuchet MS" w:eastAsia="Times New Roman" w:hAnsi="Trebuchet MS"/>
                <w:color w:val="000000" w:themeColor="text1"/>
                <w:szCs w:val="24"/>
              </w:rPr>
              <w:t xml:space="preserve">(suma totala a </w:t>
            </w:r>
            <w:proofErr w:type="spellStart"/>
            <w:r w:rsidRPr="00A357B3">
              <w:rPr>
                <w:rFonts w:ascii="Trebuchet MS" w:eastAsia="Times New Roman" w:hAnsi="Trebuchet MS"/>
                <w:color w:val="000000" w:themeColor="text1"/>
                <w:szCs w:val="24"/>
              </w:rPr>
              <w:t>masurii</w:t>
            </w:r>
            <w:proofErr w:type="spellEnd"/>
            <w:r w:rsidRPr="00A357B3">
              <w:rPr>
                <w:rFonts w:ascii="Trebuchet MS" w:eastAsia="Times New Roman" w:hAnsi="Trebuchet MS"/>
                <w:color w:val="000000" w:themeColor="text1"/>
                <w:szCs w:val="24"/>
              </w:rPr>
              <w:t xml:space="preserve"> </w:t>
            </w:r>
            <w:r>
              <w:rPr>
                <w:rFonts w:ascii="Trebuchet MS" w:eastAsia="Times New Roman" w:hAnsi="Trebuchet MS"/>
                <w:color w:val="000000" w:themeColor="text1"/>
                <w:szCs w:val="24"/>
              </w:rPr>
              <w:t>M4/6A</w:t>
            </w:r>
            <w:r w:rsidRPr="00A357B3">
              <w:rPr>
                <w:rFonts w:ascii="Trebuchet MS" w:eastAsia="Times New Roman" w:hAnsi="Trebuchet MS"/>
                <w:color w:val="000000" w:themeColor="text1"/>
                <w:szCs w:val="24"/>
              </w:rPr>
              <w:t xml:space="preserve"> devenind </w:t>
            </w:r>
            <w:r w:rsidRPr="00AC5930">
              <w:rPr>
                <w:rFonts w:ascii="Trebuchet MS" w:eastAsia="Times New Roman" w:hAnsi="Trebuchet MS"/>
                <w:b/>
                <w:color w:val="000000" w:themeColor="text1"/>
                <w:szCs w:val="24"/>
              </w:rPr>
              <w:t>673,504.90 euro</w:t>
            </w:r>
            <w:r>
              <w:rPr>
                <w:rFonts w:ascii="Trebuchet MS" w:eastAsia="Times New Roman" w:hAnsi="Trebuchet MS"/>
                <w:color w:val="000000" w:themeColor="text1"/>
                <w:szCs w:val="24"/>
              </w:rPr>
              <w:t xml:space="preserve"> suma FEADR si </w:t>
            </w:r>
            <w:r w:rsidRPr="00AC5930">
              <w:rPr>
                <w:rFonts w:ascii="Trebuchet MS" w:eastAsia="Times New Roman" w:hAnsi="Trebuchet MS"/>
                <w:b/>
                <w:color w:val="000000" w:themeColor="text1"/>
                <w:szCs w:val="24"/>
              </w:rPr>
              <w:t>95,468.07 euro</w:t>
            </w:r>
            <w:r>
              <w:rPr>
                <w:rFonts w:ascii="Trebuchet MS" w:eastAsia="Times New Roman" w:hAnsi="Trebuchet MS"/>
                <w:color w:val="000000" w:themeColor="text1"/>
                <w:szCs w:val="24"/>
              </w:rPr>
              <w:t xml:space="preserve"> suma distincta EURI</w:t>
            </w:r>
            <w:r w:rsidRPr="00A357B3">
              <w:rPr>
                <w:rFonts w:ascii="Trebuchet MS" w:eastAsia="Times New Roman" w:hAnsi="Trebuchet MS"/>
                <w:color w:val="000000" w:themeColor="text1"/>
                <w:szCs w:val="24"/>
              </w:rPr>
              <w:t>)</w:t>
            </w:r>
          </w:p>
          <w:p w:rsidR="00AC5930" w:rsidRDefault="00AC5930" w:rsidP="00AC5930">
            <w:pPr>
              <w:pStyle w:val="ListParagraph"/>
              <w:numPr>
                <w:ilvl w:val="0"/>
                <w:numId w:val="21"/>
              </w:numPr>
              <w:rPr>
                <w:rFonts w:ascii="Trebuchet MS" w:eastAsia="Times New Roman" w:hAnsi="Trebuchet MS"/>
                <w:color w:val="000000" w:themeColor="text1"/>
                <w:szCs w:val="24"/>
              </w:rPr>
            </w:pPr>
            <w:r w:rsidRPr="00AC5930">
              <w:rPr>
                <w:rFonts w:ascii="Trebuchet MS" w:eastAsia="Times New Roman" w:hAnsi="Trebuchet MS"/>
                <w:color w:val="000000" w:themeColor="text1"/>
                <w:szCs w:val="24"/>
              </w:rPr>
              <w:t xml:space="preserve">Cheltuielile de </w:t>
            </w:r>
            <w:proofErr w:type="spellStart"/>
            <w:r w:rsidRPr="00AC5930">
              <w:rPr>
                <w:rFonts w:ascii="Trebuchet MS" w:eastAsia="Times New Roman" w:hAnsi="Trebuchet MS"/>
                <w:color w:val="000000" w:themeColor="text1"/>
                <w:szCs w:val="24"/>
              </w:rPr>
              <w:t>functionare</w:t>
            </w:r>
            <w:proofErr w:type="spellEnd"/>
            <w:r w:rsidRPr="00AC5930">
              <w:rPr>
                <w:rFonts w:ascii="Trebuchet MS" w:eastAsia="Times New Roman" w:hAnsi="Trebuchet MS"/>
                <w:color w:val="000000" w:themeColor="text1"/>
                <w:szCs w:val="24"/>
              </w:rPr>
              <w:t xml:space="preserve"> si animare vor fi de asemenea suplimentate cu suma de </w:t>
            </w:r>
            <w:r w:rsidRPr="00AC5930">
              <w:rPr>
                <w:rFonts w:ascii="Trebuchet MS" w:eastAsia="Times New Roman" w:hAnsi="Trebuchet MS"/>
                <w:b/>
                <w:color w:val="000000" w:themeColor="text1"/>
                <w:szCs w:val="24"/>
              </w:rPr>
              <w:t>84,552.59 euro</w:t>
            </w:r>
            <w:r w:rsidRPr="00AC5930">
              <w:rPr>
                <w:rFonts w:ascii="Trebuchet MS" w:eastAsia="Times New Roman" w:hAnsi="Trebuchet MS"/>
                <w:color w:val="000000" w:themeColor="text1"/>
                <w:szCs w:val="24"/>
              </w:rPr>
              <w:t>, fonduri provenite din FEADR exclusiv.</w:t>
            </w:r>
          </w:p>
          <w:p w:rsidR="00AC5930" w:rsidRDefault="00AC5930" w:rsidP="00AC5930">
            <w:pPr>
              <w:pStyle w:val="ListParagraph"/>
              <w:rPr>
                <w:rFonts w:ascii="Trebuchet MS" w:eastAsia="Times New Roman" w:hAnsi="Trebuchet MS"/>
                <w:color w:val="000000" w:themeColor="text1"/>
                <w:szCs w:val="24"/>
              </w:rPr>
            </w:pPr>
          </w:p>
          <w:p w:rsidR="00AC5930" w:rsidRDefault="00AC5930" w:rsidP="00AC5930">
            <w:pPr>
              <w:pStyle w:val="ListParagraph"/>
              <w:rPr>
                <w:rFonts w:ascii="Trebuchet MS" w:eastAsia="Times New Roman" w:hAnsi="Trebuchet MS"/>
                <w:color w:val="000000" w:themeColor="text1"/>
                <w:szCs w:val="24"/>
              </w:rPr>
            </w:pPr>
            <w:r w:rsidRPr="00AC5930">
              <w:rPr>
                <w:rFonts w:ascii="Trebuchet MS" w:eastAsia="Times New Roman" w:hAnsi="Trebuchet MS"/>
                <w:color w:val="000000" w:themeColor="text1"/>
                <w:szCs w:val="24"/>
              </w:rPr>
              <w:t xml:space="preserve">Prin acceptarea fondurilor provenite din </w:t>
            </w:r>
            <w:proofErr w:type="spellStart"/>
            <w:r w:rsidRPr="00AC5930">
              <w:rPr>
                <w:rFonts w:ascii="Trebuchet MS" w:eastAsia="Times New Roman" w:hAnsi="Trebuchet MS"/>
                <w:color w:val="000000" w:themeColor="text1"/>
                <w:szCs w:val="24"/>
              </w:rPr>
              <w:t>bonusare</w:t>
            </w:r>
            <w:proofErr w:type="spellEnd"/>
            <w:r w:rsidRPr="00AC5930">
              <w:rPr>
                <w:rFonts w:ascii="Trebuchet MS" w:eastAsia="Times New Roman" w:hAnsi="Trebuchet MS"/>
                <w:color w:val="000000" w:themeColor="text1"/>
                <w:szCs w:val="24"/>
              </w:rPr>
              <w:t>/</w:t>
            </w:r>
            <w:proofErr w:type="spellStart"/>
            <w:r w:rsidRPr="00AC5930">
              <w:rPr>
                <w:rFonts w:ascii="Trebuchet MS" w:eastAsia="Times New Roman" w:hAnsi="Trebuchet MS"/>
                <w:color w:val="000000" w:themeColor="text1"/>
                <w:szCs w:val="24"/>
              </w:rPr>
              <w:t>tranzitie</w:t>
            </w:r>
            <w:proofErr w:type="spellEnd"/>
            <w:r w:rsidRPr="00AC5930">
              <w:rPr>
                <w:rFonts w:ascii="Trebuchet MS" w:eastAsia="Times New Roman" w:hAnsi="Trebuchet MS"/>
                <w:color w:val="000000" w:themeColor="text1"/>
                <w:szCs w:val="24"/>
              </w:rPr>
              <w:t>,</w:t>
            </w:r>
            <w:r>
              <w:rPr>
                <w:rFonts w:ascii="Trebuchet MS" w:eastAsia="Times New Roman" w:hAnsi="Trebuchet MS"/>
                <w:color w:val="000000" w:themeColor="text1"/>
                <w:szCs w:val="24"/>
              </w:rPr>
              <w:t xml:space="preserve"> valoarea totala a SDL devine </w:t>
            </w:r>
            <w:r w:rsidRPr="00AC5930">
              <w:rPr>
                <w:rFonts w:ascii="Trebuchet MS" w:eastAsia="Times New Roman" w:hAnsi="Trebuchet MS"/>
                <w:b/>
                <w:color w:val="000000" w:themeColor="text1"/>
                <w:szCs w:val="24"/>
              </w:rPr>
              <w:t>2,508,727.17 euro</w:t>
            </w:r>
            <w:r w:rsidRPr="00AC5930">
              <w:rPr>
                <w:rFonts w:ascii="Trebuchet MS" w:eastAsia="Times New Roman" w:hAnsi="Trebuchet MS"/>
                <w:color w:val="000000" w:themeColor="text1"/>
                <w:szCs w:val="24"/>
              </w:rPr>
              <w:t xml:space="preserve"> fonduri provenite din FEADR la care se </w:t>
            </w:r>
            <w:proofErr w:type="spellStart"/>
            <w:r w:rsidRPr="00AC5930">
              <w:rPr>
                <w:rFonts w:ascii="Trebuchet MS" w:eastAsia="Times New Roman" w:hAnsi="Trebuchet MS"/>
                <w:color w:val="000000" w:themeColor="text1"/>
                <w:szCs w:val="24"/>
              </w:rPr>
              <w:t>adauga</w:t>
            </w:r>
            <w:proofErr w:type="spellEnd"/>
            <w:r w:rsidRPr="00AC5930">
              <w:rPr>
                <w:rFonts w:ascii="Trebuchet MS" w:eastAsia="Times New Roman" w:hAnsi="Trebuchet MS"/>
                <w:color w:val="000000" w:themeColor="text1"/>
                <w:szCs w:val="24"/>
              </w:rPr>
              <w:t xml:space="preserve"> pe un plan de </w:t>
            </w:r>
            <w:proofErr w:type="spellStart"/>
            <w:r w:rsidRPr="00AC5930">
              <w:rPr>
                <w:rFonts w:ascii="Trebuchet MS" w:eastAsia="Times New Roman" w:hAnsi="Trebuchet MS"/>
                <w:color w:val="000000" w:themeColor="text1"/>
                <w:szCs w:val="24"/>
              </w:rPr>
              <w:t>finantare</w:t>
            </w:r>
            <w:proofErr w:type="spellEnd"/>
            <w:r w:rsidRPr="00AC5930">
              <w:rPr>
                <w:rFonts w:ascii="Trebuchet MS" w:eastAsia="Times New Roman" w:hAnsi="Trebuchet MS"/>
                <w:color w:val="000000" w:themeColor="text1"/>
                <w:szCs w:val="24"/>
              </w:rPr>
              <w:t xml:space="preserve"> distinct </w:t>
            </w:r>
            <w:r>
              <w:rPr>
                <w:rFonts w:ascii="Trebuchet MS" w:eastAsia="Times New Roman" w:hAnsi="Trebuchet MS"/>
                <w:b/>
                <w:color w:val="000000" w:themeColor="text1"/>
                <w:szCs w:val="24"/>
              </w:rPr>
              <w:t>95,468.07 euro</w:t>
            </w:r>
            <w:r w:rsidRPr="00AC5930">
              <w:rPr>
                <w:rFonts w:ascii="Trebuchet MS" w:eastAsia="Times New Roman" w:hAnsi="Trebuchet MS"/>
                <w:color w:val="000000" w:themeColor="text1"/>
                <w:szCs w:val="24"/>
              </w:rPr>
              <w:t xml:space="preserve"> valoare EURI.</w:t>
            </w:r>
          </w:p>
          <w:p w:rsidR="00612B7D" w:rsidRDefault="00612B7D" w:rsidP="00003831">
            <w:pPr>
              <w:spacing w:after="0" w:line="240" w:lineRule="auto"/>
              <w:jc w:val="both"/>
              <w:rPr>
                <w:rFonts w:ascii="Trebuchet MS" w:eastAsia="Times New Roman" w:hAnsi="Trebuchet MS"/>
                <w:szCs w:val="24"/>
                <w:lang w:val="it-CH"/>
              </w:rPr>
            </w:pPr>
          </w:p>
          <w:p w:rsidR="00612B7D" w:rsidRPr="00612B7D" w:rsidRDefault="00612B7D" w:rsidP="00612B7D">
            <w:pPr>
              <w:spacing w:after="0" w:line="240" w:lineRule="auto"/>
              <w:jc w:val="both"/>
              <w:rPr>
                <w:rFonts w:ascii="Trebuchet MS" w:eastAsia="Times New Roman" w:hAnsi="Trebuchet MS" w:cs="Times New Roman"/>
                <w:b/>
                <w:noProof/>
                <w:szCs w:val="24"/>
              </w:rPr>
            </w:pPr>
            <w:r w:rsidRPr="00DD275B">
              <w:rPr>
                <w:rFonts w:ascii="Trebuchet MS" w:eastAsia="Times New Roman" w:hAnsi="Trebuchet MS" w:cs="Times New Roman"/>
                <w:noProof/>
                <w:szCs w:val="24"/>
              </w:rPr>
              <w:lastRenderedPageBreak/>
              <w:t xml:space="preserve">Necesitatea acestor modificări </w:t>
            </w:r>
            <w:r>
              <w:rPr>
                <w:rFonts w:ascii="Trebuchet MS" w:eastAsia="Times New Roman" w:hAnsi="Trebuchet MS"/>
                <w:szCs w:val="24"/>
                <w:lang w:val="it-CH"/>
              </w:rPr>
              <w:t xml:space="preserve">survine ca urmare a interesului fermierilor aratat </w:t>
            </w:r>
            <w:r w:rsidRPr="00CA7A0D">
              <w:rPr>
                <w:rFonts w:ascii="Trebuchet MS" w:eastAsia="Times New Roman" w:hAnsi="Trebuchet MS"/>
                <w:szCs w:val="24"/>
                <w:lang w:val="it-CH"/>
              </w:rPr>
              <w:t>atât în perioada anterioară în care au fost depuse mai multe proiecte decât sumele aferente măsurii, cât și în prezent</w:t>
            </w:r>
            <w:r>
              <w:rPr>
                <w:rFonts w:ascii="Trebuchet MS" w:eastAsia="Times New Roman" w:hAnsi="Trebuchet MS"/>
                <w:szCs w:val="24"/>
                <w:lang w:val="it-CH"/>
              </w:rPr>
              <w:t xml:space="preserve">. In momentul de fata  in cadrul masurii M4/6A bugetul ramas dupa selectarea proiectelor depuse pe masura  este de </w:t>
            </w:r>
            <w:r w:rsidRPr="00612B7D">
              <w:rPr>
                <w:rFonts w:ascii="Trebuchet MS" w:eastAsia="Times New Roman" w:hAnsi="Trebuchet MS"/>
                <w:b/>
                <w:szCs w:val="24"/>
                <w:lang w:val="it-CH"/>
              </w:rPr>
              <w:t>4,150.71 euro</w:t>
            </w:r>
            <w:r>
              <w:rPr>
                <w:rFonts w:ascii="Trebuchet MS" w:eastAsia="Times New Roman" w:hAnsi="Trebuchet MS"/>
                <w:b/>
                <w:szCs w:val="24"/>
                <w:lang w:val="it-CH"/>
              </w:rPr>
              <w:t>.</w:t>
            </w:r>
          </w:p>
          <w:p w:rsidR="00612B7D" w:rsidRDefault="00612B7D" w:rsidP="00003831">
            <w:pPr>
              <w:spacing w:after="0" w:line="240" w:lineRule="auto"/>
              <w:jc w:val="both"/>
              <w:rPr>
                <w:rFonts w:ascii="Trebuchet MS" w:eastAsia="Times New Roman" w:hAnsi="Trebuchet MS"/>
                <w:szCs w:val="24"/>
                <w:lang w:val="it-CH"/>
              </w:rPr>
            </w:pPr>
          </w:p>
          <w:p w:rsidR="00612B7D" w:rsidRDefault="00612B7D" w:rsidP="00612B7D">
            <w:pPr>
              <w:spacing w:after="0" w:line="240" w:lineRule="auto"/>
              <w:jc w:val="both"/>
              <w:rPr>
                <w:rFonts w:ascii="Trebuchet MS" w:hAnsi="Trebuchet MS"/>
                <w:noProof/>
              </w:rPr>
            </w:pPr>
            <w:r>
              <w:rPr>
                <w:rFonts w:ascii="Trebuchet MS" w:hAnsi="Trebuchet MS"/>
                <w:noProof/>
              </w:rPr>
              <w:t>Asociatia Grup de Actiune Locala Constanta Sud intenționează lansarea sesiunii de depunere proiecte pentru masura M4/6A „Investitii in afaceri non-agricole” imediat dupa primirea aprobarii.</w:t>
            </w:r>
          </w:p>
          <w:p w:rsidR="00612B7D" w:rsidRDefault="00612B7D" w:rsidP="00612B7D">
            <w:pPr>
              <w:spacing w:after="0" w:line="240" w:lineRule="auto"/>
              <w:jc w:val="both"/>
              <w:rPr>
                <w:rFonts w:ascii="Trebuchet MS" w:hAnsi="Trebuchet MS"/>
                <w:noProof/>
              </w:rPr>
            </w:pPr>
            <w:r>
              <w:rPr>
                <w:rFonts w:ascii="Trebuchet MS" w:hAnsi="Trebuchet MS"/>
                <w:noProof/>
              </w:rPr>
              <w:t>Masura M4/6A  va avea doua apeluri distincte in cadrul sesiunii, o sesiune pentru fondurile FEADR si o sesiune pentru fondurile EURI.</w:t>
            </w:r>
          </w:p>
          <w:p w:rsidR="000C3FBF" w:rsidRDefault="000C3FBF" w:rsidP="00003831">
            <w:pPr>
              <w:spacing w:after="0" w:line="240" w:lineRule="auto"/>
              <w:jc w:val="both"/>
              <w:rPr>
                <w:rFonts w:ascii="Trebuchet MS" w:eastAsia="Times New Roman" w:hAnsi="Trebuchet MS"/>
                <w:szCs w:val="24"/>
                <w:lang w:val="it-CH"/>
              </w:rPr>
            </w:pPr>
          </w:p>
          <w:p w:rsidR="000C3FBF" w:rsidRPr="00003831" w:rsidRDefault="000C3FBF" w:rsidP="00003831">
            <w:pPr>
              <w:spacing w:after="0" w:line="240" w:lineRule="auto"/>
              <w:jc w:val="both"/>
              <w:rPr>
                <w:rFonts w:ascii="Trebuchet MS" w:eastAsia="Times New Roman" w:hAnsi="Trebuchet MS"/>
                <w:szCs w:val="24"/>
                <w:lang w:val="it-CH"/>
              </w:rPr>
            </w:pPr>
            <w:r w:rsidRPr="000C3FBF">
              <w:rPr>
                <w:rFonts w:ascii="Trebuchet MS" w:eastAsia="Times New Roman" w:hAnsi="Trebuchet MS"/>
                <w:szCs w:val="24"/>
                <w:lang w:val="it-CH"/>
              </w:rPr>
              <w:t>Aceste modificări sunt în raport cu caracteristicile teritoriului acoperit de SDL.</w:t>
            </w:r>
          </w:p>
          <w:p w:rsidR="00B96C2B" w:rsidRPr="00D52673" w:rsidRDefault="00B96C2B" w:rsidP="00B96C2B">
            <w:pPr>
              <w:spacing w:after="0" w:line="240" w:lineRule="auto"/>
              <w:jc w:val="both"/>
              <w:rPr>
                <w:rFonts w:ascii="Trebuchet MS" w:eastAsia="Times New Roman" w:hAnsi="Trebuchet MS"/>
                <w:color w:val="FF0000"/>
                <w:szCs w:val="24"/>
                <w:lang w:bidi="lo-LA"/>
              </w:rPr>
            </w:pPr>
          </w:p>
        </w:tc>
      </w:tr>
    </w:tbl>
    <w:p w:rsidR="00EC20BE" w:rsidRPr="00701095" w:rsidRDefault="00EC20BE" w:rsidP="0015523E">
      <w:pPr>
        <w:keepNext/>
        <w:numPr>
          <w:ilvl w:val="0"/>
          <w:numId w:val="10"/>
        </w:numPr>
        <w:spacing w:before="240" w:after="240" w:line="240" w:lineRule="auto"/>
        <w:jc w:val="both"/>
        <w:outlineLvl w:val="4"/>
        <w:rPr>
          <w:rFonts w:ascii="Trebuchet MS" w:eastAsia="Times New Roman" w:hAnsi="Trebuchet MS" w:cs="Times New Roman"/>
          <w:noProof/>
          <w:color w:val="000000"/>
          <w:szCs w:val="24"/>
          <w:u w:val="single"/>
          <w:lang w:val="fr-BE"/>
        </w:rPr>
      </w:pPr>
      <w:r w:rsidRPr="00701095">
        <w:rPr>
          <w:rFonts w:ascii="Trebuchet MS" w:eastAsia="Times New Roman" w:hAnsi="Trebuchet MS" w:cs="Times New Roman"/>
          <w:noProof/>
          <w:color w:val="000000"/>
          <w:szCs w:val="24"/>
          <w:u w:val="single"/>
          <w:lang w:val="fr-BE"/>
        </w:rPr>
        <w:lastRenderedPageBreak/>
        <w:t>Modificarea propusă</w:t>
      </w:r>
    </w:p>
    <w:tbl>
      <w:tblPr>
        <w:tblW w:w="5005" w:type="pc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10456"/>
      </w:tblGrid>
      <w:tr w:rsidR="00D52673" w:rsidRPr="00D52673" w:rsidTr="00616009">
        <w:tc>
          <w:tcPr>
            <w:tcW w:w="5000" w:type="pct"/>
            <w:shd w:val="clear" w:color="auto" w:fill="auto"/>
          </w:tcPr>
          <w:p w:rsidR="00FE5132" w:rsidRDefault="00FE5132" w:rsidP="00FE5132">
            <w:pPr>
              <w:spacing w:after="240" w:line="240" w:lineRule="auto"/>
              <w:contextualSpacing/>
              <w:jc w:val="both"/>
              <w:rPr>
                <w:rFonts w:ascii="Trebuchet MS" w:eastAsia="Times New Roman" w:hAnsi="Trebuchet MS" w:cs="Times New Roman"/>
                <w:noProof/>
                <w:szCs w:val="24"/>
                <w:lang w:val="en-US"/>
              </w:rPr>
            </w:pPr>
            <w:r>
              <w:rPr>
                <w:rFonts w:ascii="Trebuchet MS" w:eastAsia="Times New Roman" w:hAnsi="Trebuchet MS" w:cs="Times New Roman"/>
                <w:noProof/>
                <w:szCs w:val="24"/>
              </w:rPr>
              <w:t>Având în vedere realocările financiare prezentate la punctul a), au intervenit următoarele modificări în cadrul Capitolului X – Planul de finanțare al strategiei – Anexa 4</w:t>
            </w:r>
            <w:r>
              <w:rPr>
                <w:rFonts w:ascii="Trebuchet MS" w:eastAsia="Times New Roman" w:hAnsi="Trebuchet MS" w:cs="Times New Roman"/>
                <w:noProof/>
                <w:szCs w:val="24"/>
                <w:lang w:val="en-US"/>
              </w:rPr>
              <w:t>:</w:t>
            </w:r>
          </w:p>
          <w:p w:rsidR="00FE5132" w:rsidRDefault="00FE5132" w:rsidP="00FE5132">
            <w:pPr>
              <w:pStyle w:val="ListParagraph"/>
              <w:numPr>
                <w:ilvl w:val="0"/>
                <w:numId w:val="23"/>
              </w:numPr>
              <w:spacing w:after="240" w:line="240" w:lineRule="auto"/>
              <w:jc w:val="both"/>
              <w:rPr>
                <w:rFonts w:ascii="Trebuchet MS" w:eastAsia="Times New Roman" w:hAnsi="Trebuchet MS"/>
                <w:b/>
                <w:bCs/>
                <w:noProof/>
                <w:color w:val="000000" w:themeColor="text1"/>
                <w:szCs w:val="24"/>
              </w:rPr>
            </w:pPr>
            <w:r w:rsidRPr="006249E4">
              <w:rPr>
                <w:rFonts w:ascii="Trebuchet MS" w:eastAsia="Times New Roman" w:hAnsi="Trebuchet MS"/>
                <w:b/>
                <w:bCs/>
                <w:noProof/>
                <w:color w:val="000000" w:themeColor="text1"/>
                <w:szCs w:val="24"/>
              </w:rPr>
              <w:t>Capitolul 10 – Planul de finanțare al strategiei</w:t>
            </w:r>
            <w:r>
              <w:rPr>
                <w:rFonts w:ascii="Trebuchet MS" w:eastAsia="Times New Roman" w:hAnsi="Trebuchet MS"/>
                <w:b/>
                <w:bCs/>
                <w:noProof/>
                <w:color w:val="000000" w:themeColor="text1"/>
                <w:szCs w:val="24"/>
              </w:rPr>
              <w:t xml:space="preserve"> – Anexa 4</w:t>
            </w:r>
            <w:r w:rsidRPr="006249E4">
              <w:rPr>
                <w:rFonts w:ascii="Trebuchet MS" w:eastAsia="Times New Roman" w:hAnsi="Trebuchet MS"/>
                <w:b/>
                <w:bCs/>
                <w:noProof/>
                <w:color w:val="000000" w:themeColor="text1"/>
                <w:szCs w:val="24"/>
              </w:rPr>
              <w:t>:</w:t>
            </w:r>
          </w:p>
          <w:p w:rsidR="00FE5132" w:rsidRDefault="00FE5132" w:rsidP="00FE5132">
            <w:pPr>
              <w:pStyle w:val="ListParagraph"/>
              <w:spacing w:after="240" w:line="240" w:lineRule="auto"/>
              <w:jc w:val="both"/>
              <w:rPr>
                <w:rFonts w:ascii="Trebuchet MS" w:eastAsia="Times New Roman" w:hAnsi="Trebuchet MS"/>
                <w:b/>
                <w:bCs/>
                <w:noProof/>
                <w:color w:val="000000" w:themeColor="text1"/>
                <w:szCs w:val="24"/>
              </w:rPr>
            </w:pPr>
          </w:p>
          <w:p w:rsidR="00FE5132" w:rsidRDefault="00FE5132" w:rsidP="00FE5132">
            <w:pPr>
              <w:pStyle w:val="ListParagraph"/>
              <w:spacing w:after="240" w:line="240" w:lineRule="auto"/>
              <w:jc w:val="both"/>
              <w:rPr>
                <w:rFonts w:ascii="Trebuchet MS" w:eastAsia="Times New Roman" w:hAnsi="Trebuchet MS"/>
                <w:bCs/>
                <w:noProof/>
                <w:color w:val="000000" w:themeColor="text1"/>
                <w:szCs w:val="24"/>
              </w:rPr>
            </w:pPr>
            <w:r w:rsidRPr="00FE5132">
              <w:rPr>
                <w:rFonts w:ascii="Trebuchet MS" w:eastAsia="Times New Roman" w:hAnsi="Trebuchet MS"/>
                <w:b/>
                <w:bCs/>
                <w:noProof/>
                <w:color w:val="000000" w:themeColor="text1"/>
                <w:szCs w:val="24"/>
              </w:rPr>
              <w:t xml:space="preserve">P2- </w:t>
            </w:r>
            <w:r w:rsidRPr="00FE5132">
              <w:rPr>
                <w:rFonts w:ascii="Trebuchet MS" w:eastAsia="Times New Roman" w:hAnsi="Trebuchet MS"/>
                <w:bCs/>
                <w:noProof/>
                <w:color w:val="000000" w:themeColor="text1"/>
                <w:szCs w:val="24"/>
              </w:rPr>
              <w:t xml:space="preserve">Creșterea viabilității exploatațiilor și a competitivității tuturor tipurilor de agricultură în toate regiunile și promovarea tehnologiilor agricole inovatoare și a gestionării durabile a pădurilor,include două măsuri ce însumează valoarea de  778.186,44 euro și reprezintă    </w:t>
            </w:r>
            <w:del w:id="0" w:author="Ioana" w:date="2022-08-31T17:50:00Z">
              <w:r w:rsidRPr="00FE5132" w:rsidDel="00FE5132">
                <w:rPr>
                  <w:rFonts w:ascii="Trebuchet MS" w:eastAsia="Times New Roman" w:hAnsi="Trebuchet MS"/>
                  <w:bCs/>
                  <w:noProof/>
                  <w:color w:val="000000" w:themeColor="text1"/>
                  <w:szCs w:val="24"/>
                </w:rPr>
                <w:delText>35.67%</w:delText>
              </w:r>
            </w:del>
            <w:ins w:id="1" w:author="Ioana" w:date="2022-08-31T17:50:00Z">
              <w:r>
                <w:rPr>
                  <w:rFonts w:ascii="Trebuchet MS" w:eastAsia="Times New Roman" w:hAnsi="Trebuchet MS"/>
                  <w:bCs/>
                  <w:noProof/>
                  <w:color w:val="000000" w:themeColor="text1"/>
                  <w:szCs w:val="24"/>
                </w:rPr>
                <w:t xml:space="preserve">31.02% </w:t>
              </w:r>
            </w:ins>
            <w:r w:rsidRPr="00FE5132">
              <w:rPr>
                <w:rFonts w:ascii="Trebuchet MS" w:eastAsia="Times New Roman" w:hAnsi="Trebuchet MS"/>
                <w:bCs/>
                <w:noProof/>
                <w:color w:val="000000" w:themeColor="text1"/>
                <w:szCs w:val="24"/>
              </w:rPr>
              <w:t xml:space="preserve"> din bugetul total. Pentru M1/2A s-a alocat un fond de   698.186,44 euro, iar pentru M2/2B s-a alocat un fond de  80.000 euro</w:t>
            </w:r>
          </w:p>
          <w:p w:rsidR="00FE5132" w:rsidRDefault="00FE5132" w:rsidP="00FE5132">
            <w:pPr>
              <w:pStyle w:val="ListParagraph"/>
              <w:spacing w:after="240" w:line="240" w:lineRule="auto"/>
              <w:jc w:val="both"/>
              <w:rPr>
                <w:rFonts w:ascii="Trebuchet MS" w:eastAsia="Times New Roman" w:hAnsi="Trebuchet MS"/>
                <w:b/>
                <w:bCs/>
                <w:noProof/>
                <w:color w:val="000000" w:themeColor="text1"/>
                <w:szCs w:val="24"/>
              </w:rPr>
            </w:pPr>
          </w:p>
          <w:p w:rsidR="00FE5132" w:rsidRPr="00FE5132" w:rsidRDefault="00FE5132" w:rsidP="00FE5132">
            <w:pPr>
              <w:pStyle w:val="ListParagraph"/>
              <w:spacing w:after="240" w:line="240" w:lineRule="auto"/>
              <w:jc w:val="both"/>
              <w:rPr>
                <w:rFonts w:ascii="Trebuchet MS" w:eastAsia="Times New Roman" w:hAnsi="Trebuchet MS"/>
                <w:bCs/>
                <w:noProof/>
                <w:color w:val="000000" w:themeColor="text1"/>
                <w:szCs w:val="24"/>
              </w:rPr>
            </w:pPr>
            <w:r w:rsidRPr="00FE5132">
              <w:rPr>
                <w:rFonts w:ascii="Trebuchet MS" w:eastAsia="Times New Roman" w:hAnsi="Trebuchet MS"/>
                <w:b/>
                <w:bCs/>
                <w:noProof/>
                <w:color w:val="000000" w:themeColor="text1"/>
                <w:szCs w:val="24"/>
              </w:rPr>
              <w:t>P5 -</w:t>
            </w:r>
            <w:r w:rsidRPr="00FE5132">
              <w:rPr>
                <w:rFonts w:ascii="Trebuchet MS" w:eastAsia="Times New Roman" w:hAnsi="Trebuchet MS"/>
                <w:bCs/>
                <w:noProof/>
                <w:color w:val="000000" w:themeColor="text1"/>
                <w:szCs w:val="24"/>
              </w:rPr>
              <w:t xml:space="preserve">Promovarea utilizării eficiente a resurselor și sprijinirea tranziției către o economie cu emisii reduse de carbon și reziliență la schimbările climatice în sectoarele agricol, alimentar și silvic, cuprinde o singură măsura pentru care s-a alocat un fond de  5.064,78 euro, ce reprezintă  </w:t>
            </w:r>
            <w:del w:id="2" w:author="Ioana" w:date="2022-08-31T18:02:00Z">
              <w:r w:rsidRPr="00FE5132" w:rsidDel="00071194">
                <w:rPr>
                  <w:rFonts w:ascii="Trebuchet MS" w:eastAsia="Times New Roman" w:hAnsi="Trebuchet MS"/>
                  <w:bCs/>
                  <w:noProof/>
                  <w:color w:val="000000" w:themeColor="text1"/>
                  <w:szCs w:val="24"/>
                </w:rPr>
                <w:delText>0.23%</w:delText>
              </w:r>
            </w:del>
            <w:ins w:id="3" w:author="Ioana" w:date="2022-08-31T18:02:00Z">
              <w:r w:rsidR="0054409B">
                <w:rPr>
                  <w:rFonts w:ascii="Trebuchet MS" w:eastAsia="Times New Roman" w:hAnsi="Trebuchet MS"/>
                  <w:bCs/>
                  <w:noProof/>
                  <w:color w:val="000000" w:themeColor="text1"/>
                  <w:szCs w:val="24"/>
                </w:rPr>
                <w:t xml:space="preserve"> 0.2</w:t>
              </w:r>
              <w:r w:rsidR="00071194">
                <w:rPr>
                  <w:rFonts w:ascii="Trebuchet MS" w:eastAsia="Times New Roman" w:hAnsi="Trebuchet MS"/>
                  <w:bCs/>
                  <w:noProof/>
                  <w:color w:val="000000" w:themeColor="text1"/>
                  <w:szCs w:val="24"/>
                </w:rPr>
                <w:t>0%</w:t>
              </w:r>
            </w:ins>
            <w:r w:rsidRPr="00FE5132">
              <w:rPr>
                <w:rFonts w:ascii="Trebuchet MS" w:eastAsia="Times New Roman" w:hAnsi="Trebuchet MS"/>
                <w:bCs/>
                <w:noProof/>
                <w:color w:val="000000" w:themeColor="text1"/>
                <w:szCs w:val="24"/>
              </w:rPr>
              <w:t xml:space="preserve"> din bugetul total. Această prioritate respectă obiectivele transversale de mediu și climă, încadrând cu predilecție investițiile ce vizează DI 5D -Reducerea emisiilor de gaze cu efect de sera și de amoniac în agricultură</w:t>
            </w:r>
          </w:p>
          <w:p w:rsidR="00612B7D" w:rsidRDefault="00612B7D" w:rsidP="00612B7D">
            <w:pPr>
              <w:pStyle w:val="Default"/>
              <w:tabs>
                <w:tab w:val="left" w:pos="851"/>
                <w:tab w:val="left" w:pos="1134"/>
              </w:tabs>
              <w:spacing w:line="276" w:lineRule="auto"/>
              <w:jc w:val="both"/>
              <w:rPr>
                <w:sz w:val="22"/>
                <w:szCs w:val="22"/>
              </w:rPr>
            </w:pPr>
          </w:p>
          <w:p w:rsidR="00FE5132" w:rsidRPr="00C32065" w:rsidRDefault="00FE5132" w:rsidP="00FE5132">
            <w:pPr>
              <w:pStyle w:val="Default"/>
              <w:tabs>
                <w:tab w:val="left" w:pos="851"/>
                <w:tab w:val="left" w:pos="1134"/>
              </w:tabs>
              <w:spacing w:line="276" w:lineRule="auto"/>
              <w:ind w:left="652"/>
              <w:jc w:val="both"/>
              <w:rPr>
                <w:sz w:val="22"/>
                <w:szCs w:val="22"/>
              </w:rPr>
            </w:pPr>
            <w:r>
              <w:rPr>
                <w:b/>
                <w:bCs/>
              </w:rPr>
              <w:t xml:space="preserve"> </w:t>
            </w:r>
            <w:r w:rsidR="00421B9E" w:rsidRPr="00421B9E">
              <w:rPr>
                <w:b/>
                <w:bCs/>
              </w:rPr>
              <w:t>P6-</w:t>
            </w:r>
            <w:r w:rsidR="00E35B9F">
              <w:t xml:space="preserve"> </w:t>
            </w:r>
            <w:proofErr w:type="spellStart"/>
            <w:r w:rsidRPr="00C32065">
              <w:rPr>
                <w:bCs/>
                <w:sz w:val="22"/>
                <w:szCs w:val="22"/>
              </w:rPr>
              <w:t>Promovarea</w:t>
            </w:r>
            <w:proofErr w:type="spellEnd"/>
            <w:r w:rsidRPr="00C32065">
              <w:rPr>
                <w:bCs/>
                <w:sz w:val="22"/>
                <w:szCs w:val="22"/>
              </w:rPr>
              <w:t xml:space="preserve"> </w:t>
            </w:r>
            <w:proofErr w:type="spellStart"/>
            <w:r w:rsidRPr="00C32065">
              <w:rPr>
                <w:bCs/>
                <w:sz w:val="22"/>
                <w:szCs w:val="22"/>
              </w:rPr>
              <w:t>incluziunii</w:t>
            </w:r>
            <w:proofErr w:type="spellEnd"/>
            <w:r w:rsidRPr="00C32065">
              <w:rPr>
                <w:bCs/>
                <w:sz w:val="22"/>
                <w:szCs w:val="22"/>
              </w:rPr>
              <w:t xml:space="preserve"> </w:t>
            </w:r>
            <w:proofErr w:type="spellStart"/>
            <w:r w:rsidRPr="00C32065">
              <w:rPr>
                <w:bCs/>
                <w:sz w:val="22"/>
                <w:szCs w:val="22"/>
              </w:rPr>
              <w:t>sociale</w:t>
            </w:r>
            <w:proofErr w:type="spellEnd"/>
            <w:r w:rsidRPr="00C32065">
              <w:rPr>
                <w:bCs/>
                <w:sz w:val="22"/>
                <w:szCs w:val="22"/>
              </w:rPr>
              <w:t xml:space="preserve">, a </w:t>
            </w:r>
            <w:proofErr w:type="spellStart"/>
            <w:r w:rsidRPr="00C32065">
              <w:rPr>
                <w:bCs/>
                <w:sz w:val="22"/>
                <w:szCs w:val="22"/>
              </w:rPr>
              <w:t>reducerii</w:t>
            </w:r>
            <w:proofErr w:type="spellEnd"/>
            <w:r w:rsidRPr="00C32065">
              <w:rPr>
                <w:bCs/>
                <w:sz w:val="22"/>
                <w:szCs w:val="22"/>
              </w:rPr>
              <w:t xml:space="preserve"> </w:t>
            </w:r>
            <w:proofErr w:type="spellStart"/>
            <w:r w:rsidRPr="00C32065">
              <w:rPr>
                <w:bCs/>
                <w:sz w:val="22"/>
                <w:szCs w:val="22"/>
              </w:rPr>
              <w:t>sărăciei</w:t>
            </w:r>
            <w:proofErr w:type="spellEnd"/>
            <w:r w:rsidRPr="00C32065">
              <w:rPr>
                <w:bCs/>
                <w:sz w:val="22"/>
                <w:szCs w:val="22"/>
              </w:rPr>
              <w:t xml:space="preserve"> </w:t>
            </w:r>
            <w:proofErr w:type="spellStart"/>
            <w:r w:rsidRPr="00C32065">
              <w:rPr>
                <w:bCs/>
                <w:sz w:val="22"/>
                <w:szCs w:val="22"/>
              </w:rPr>
              <w:t>și</w:t>
            </w:r>
            <w:proofErr w:type="spellEnd"/>
            <w:r w:rsidRPr="00C32065">
              <w:rPr>
                <w:bCs/>
                <w:sz w:val="22"/>
                <w:szCs w:val="22"/>
              </w:rPr>
              <w:t xml:space="preserve"> a </w:t>
            </w:r>
            <w:proofErr w:type="spellStart"/>
            <w:r w:rsidRPr="00C32065">
              <w:rPr>
                <w:bCs/>
                <w:sz w:val="22"/>
                <w:szCs w:val="22"/>
              </w:rPr>
              <w:t>dezvoltării</w:t>
            </w:r>
            <w:proofErr w:type="spellEnd"/>
            <w:r w:rsidRPr="00C32065">
              <w:rPr>
                <w:bCs/>
                <w:sz w:val="22"/>
                <w:szCs w:val="22"/>
              </w:rPr>
              <w:t xml:space="preserve"> </w:t>
            </w:r>
            <w:proofErr w:type="spellStart"/>
            <w:r w:rsidRPr="00C32065">
              <w:rPr>
                <w:bCs/>
                <w:sz w:val="22"/>
                <w:szCs w:val="22"/>
              </w:rPr>
              <w:t>economice</w:t>
            </w:r>
            <w:proofErr w:type="spellEnd"/>
            <w:r w:rsidRPr="00C32065">
              <w:rPr>
                <w:bCs/>
                <w:sz w:val="22"/>
                <w:szCs w:val="22"/>
              </w:rPr>
              <w:t xml:space="preserve"> include </w:t>
            </w:r>
            <w:proofErr w:type="spellStart"/>
            <w:r w:rsidRPr="00C32065">
              <w:rPr>
                <w:bCs/>
                <w:sz w:val="22"/>
                <w:szCs w:val="22"/>
              </w:rPr>
              <w:t>două</w:t>
            </w:r>
            <w:proofErr w:type="spellEnd"/>
            <w:r w:rsidRPr="00C32065">
              <w:rPr>
                <w:bCs/>
                <w:sz w:val="22"/>
                <w:szCs w:val="22"/>
              </w:rPr>
              <w:t xml:space="preserve"> </w:t>
            </w:r>
            <w:r>
              <w:rPr>
                <w:bCs/>
                <w:sz w:val="22"/>
                <w:szCs w:val="22"/>
              </w:rPr>
              <w:t xml:space="preserve">  </w:t>
            </w:r>
            <w:proofErr w:type="spellStart"/>
            <w:r w:rsidRPr="00C32065">
              <w:rPr>
                <w:bCs/>
                <w:sz w:val="22"/>
                <w:szCs w:val="22"/>
              </w:rPr>
              <w:t>măsuri</w:t>
            </w:r>
            <w:proofErr w:type="spellEnd"/>
            <w:r w:rsidRPr="00C32065">
              <w:rPr>
                <w:bCs/>
                <w:sz w:val="22"/>
                <w:szCs w:val="22"/>
              </w:rPr>
              <w:t xml:space="preserve"> </w:t>
            </w:r>
            <w:proofErr w:type="spellStart"/>
            <w:r w:rsidRPr="00C32065">
              <w:rPr>
                <w:bCs/>
                <w:sz w:val="22"/>
                <w:szCs w:val="22"/>
              </w:rPr>
              <w:t>încadrate</w:t>
            </w:r>
            <w:proofErr w:type="spellEnd"/>
            <w:r w:rsidRPr="00C32065">
              <w:rPr>
                <w:bCs/>
                <w:sz w:val="22"/>
                <w:szCs w:val="22"/>
              </w:rPr>
              <w:t xml:space="preserve"> </w:t>
            </w:r>
            <w:proofErr w:type="spellStart"/>
            <w:r w:rsidRPr="00C32065">
              <w:rPr>
                <w:bCs/>
                <w:sz w:val="22"/>
                <w:szCs w:val="22"/>
              </w:rPr>
              <w:t>în</w:t>
            </w:r>
            <w:proofErr w:type="spellEnd"/>
            <w:r w:rsidRPr="00C32065">
              <w:rPr>
                <w:bCs/>
                <w:sz w:val="22"/>
                <w:szCs w:val="22"/>
              </w:rPr>
              <w:t xml:space="preserve"> DI 6A, </w:t>
            </w:r>
            <w:proofErr w:type="spellStart"/>
            <w:r w:rsidRPr="00C32065">
              <w:rPr>
                <w:bCs/>
                <w:sz w:val="22"/>
                <w:szCs w:val="22"/>
              </w:rPr>
              <w:t>respectiv</w:t>
            </w:r>
            <w:proofErr w:type="spellEnd"/>
            <w:r w:rsidRPr="00C32065">
              <w:rPr>
                <w:bCs/>
                <w:sz w:val="22"/>
                <w:szCs w:val="22"/>
              </w:rPr>
              <w:t xml:space="preserve"> M3/6A cu </w:t>
            </w:r>
            <w:proofErr w:type="spellStart"/>
            <w:r w:rsidRPr="00C32065">
              <w:rPr>
                <w:bCs/>
                <w:sz w:val="22"/>
                <w:szCs w:val="22"/>
              </w:rPr>
              <w:t>valoare</w:t>
            </w:r>
            <w:proofErr w:type="spellEnd"/>
            <w:r w:rsidRPr="00C32065">
              <w:rPr>
                <w:bCs/>
                <w:sz w:val="22"/>
                <w:szCs w:val="22"/>
              </w:rPr>
              <w:t xml:space="preserve"> </w:t>
            </w:r>
            <w:proofErr w:type="gramStart"/>
            <w:r w:rsidRPr="00C32065">
              <w:rPr>
                <w:bCs/>
                <w:sz w:val="22"/>
                <w:szCs w:val="22"/>
              </w:rPr>
              <w:t xml:space="preserve">de </w:t>
            </w:r>
            <w:r>
              <w:rPr>
                <w:bCs/>
                <w:sz w:val="22"/>
                <w:szCs w:val="22"/>
              </w:rPr>
              <w:t xml:space="preserve"> 280.000</w:t>
            </w:r>
            <w:proofErr w:type="gramEnd"/>
            <w:r w:rsidRPr="00C32065">
              <w:rPr>
                <w:bCs/>
                <w:sz w:val="22"/>
                <w:szCs w:val="22"/>
              </w:rPr>
              <w:t xml:space="preserve"> euro </w:t>
            </w:r>
            <w:proofErr w:type="spellStart"/>
            <w:r w:rsidRPr="00C32065">
              <w:rPr>
                <w:bCs/>
                <w:sz w:val="22"/>
                <w:szCs w:val="22"/>
              </w:rPr>
              <w:t>și</w:t>
            </w:r>
            <w:proofErr w:type="spellEnd"/>
            <w:r w:rsidRPr="00C32065">
              <w:rPr>
                <w:bCs/>
                <w:sz w:val="22"/>
                <w:szCs w:val="22"/>
              </w:rPr>
              <w:t xml:space="preserve"> M4/6A </w:t>
            </w:r>
            <w:proofErr w:type="spellStart"/>
            <w:ins w:id="4" w:author="Ioana" w:date="2022-09-20T10:50:00Z">
              <w:r w:rsidR="0054409B">
                <w:rPr>
                  <w:bCs/>
                  <w:sz w:val="22"/>
                  <w:szCs w:val="22"/>
                </w:rPr>
                <w:t>careia</w:t>
              </w:r>
              <w:proofErr w:type="spellEnd"/>
              <w:r w:rsidR="0054409B">
                <w:rPr>
                  <w:bCs/>
                  <w:sz w:val="22"/>
                  <w:szCs w:val="22"/>
                </w:rPr>
                <w:t xml:space="preserve"> </w:t>
              </w:r>
            </w:ins>
            <w:ins w:id="5" w:author="Ioana" w:date="2022-09-20T10:51:00Z">
              <w:r w:rsidR="0054409B">
                <w:rPr>
                  <w:bCs/>
                  <w:sz w:val="22"/>
                  <w:szCs w:val="22"/>
                </w:rPr>
                <w:t>I</w:t>
              </w:r>
            </w:ins>
            <w:ins w:id="6" w:author="Ioana" w:date="2022-09-20T10:50:00Z">
              <w:r w:rsidR="0054409B">
                <w:rPr>
                  <w:bCs/>
                  <w:sz w:val="22"/>
                  <w:szCs w:val="22"/>
                </w:rPr>
                <w:t xml:space="preserve"> </w:t>
              </w:r>
            </w:ins>
            <w:proofErr w:type="spellStart"/>
            <w:ins w:id="7" w:author="Ioana" w:date="2022-09-20T10:51:00Z">
              <w:r w:rsidR="0054409B">
                <w:rPr>
                  <w:bCs/>
                  <w:sz w:val="22"/>
                  <w:szCs w:val="22"/>
                </w:rPr>
                <w:t>se</w:t>
              </w:r>
              <w:proofErr w:type="spellEnd"/>
              <w:r w:rsidR="0054409B">
                <w:rPr>
                  <w:bCs/>
                  <w:sz w:val="22"/>
                  <w:szCs w:val="22"/>
                </w:rPr>
                <w:t xml:space="preserve"> </w:t>
              </w:r>
              <w:proofErr w:type="spellStart"/>
              <w:r w:rsidR="0054409B">
                <w:rPr>
                  <w:bCs/>
                  <w:sz w:val="22"/>
                  <w:szCs w:val="22"/>
                </w:rPr>
                <w:t>va</w:t>
              </w:r>
              <w:proofErr w:type="spellEnd"/>
              <w:r w:rsidR="0054409B">
                <w:rPr>
                  <w:bCs/>
                  <w:sz w:val="22"/>
                  <w:szCs w:val="22"/>
                </w:rPr>
                <w:t xml:space="preserve"> </w:t>
              </w:r>
              <w:proofErr w:type="spellStart"/>
              <w:r w:rsidR="0054409B">
                <w:rPr>
                  <w:bCs/>
                  <w:sz w:val="22"/>
                  <w:szCs w:val="22"/>
                </w:rPr>
                <w:t>aloca</w:t>
              </w:r>
            </w:ins>
            <w:proofErr w:type="spellEnd"/>
            <w:r w:rsidRPr="00C32065">
              <w:rPr>
                <w:bCs/>
                <w:sz w:val="22"/>
                <w:szCs w:val="22"/>
              </w:rPr>
              <w:t xml:space="preserve"> </w:t>
            </w:r>
            <w:r>
              <w:rPr>
                <w:bCs/>
                <w:sz w:val="22"/>
                <w:szCs w:val="22"/>
              </w:rPr>
              <w:t xml:space="preserve">   </w:t>
            </w:r>
            <w:del w:id="8" w:author="Ioana" w:date="2022-08-31T17:54:00Z">
              <w:r w:rsidDel="00FE5132">
                <w:rPr>
                  <w:bCs/>
                  <w:sz w:val="22"/>
                  <w:szCs w:val="22"/>
                </w:rPr>
                <w:delText>430.762,62</w:delText>
              </w:r>
            </w:del>
            <w:r>
              <w:rPr>
                <w:bCs/>
                <w:sz w:val="22"/>
                <w:szCs w:val="22"/>
              </w:rPr>
              <w:t xml:space="preserve"> </w:t>
            </w:r>
            <w:ins w:id="9" w:author="Ioana" w:date="2022-08-31T17:54:00Z">
              <w:r>
                <w:rPr>
                  <w:bCs/>
                  <w:sz w:val="22"/>
                  <w:szCs w:val="22"/>
                </w:rPr>
                <w:t xml:space="preserve"> 673,504.</w:t>
              </w:r>
            </w:ins>
            <w:ins w:id="10" w:author="Ioana" w:date="2022-08-31T17:55:00Z">
              <w:r>
                <w:rPr>
                  <w:bCs/>
                  <w:sz w:val="22"/>
                  <w:szCs w:val="22"/>
                </w:rPr>
                <w:t xml:space="preserve">90 </w:t>
              </w:r>
            </w:ins>
            <w:r>
              <w:rPr>
                <w:bCs/>
                <w:sz w:val="22"/>
                <w:szCs w:val="22"/>
              </w:rPr>
              <w:t>euro</w:t>
            </w:r>
            <w:ins w:id="11" w:author="Ioana" w:date="2022-08-31T17:55:00Z">
              <w:r>
                <w:rPr>
                  <w:bCs/>
                  <w:sz w:val="22"/>
                  <w:szCs w:val="22"/>
                </w:rPr>
                <w:t xml:space="preserve"> </w:t>
              </w:r>
              <w:proofErr w:type="spellStart"/>
              <w:r>
                <w:rPr>
                  <w:bCs/>
                  <w:sz w:val="22"/>
                  <w:szCs w:val="22"/>
                </w:rPr>
                <w:t>fonduri</w:t>
              </w:r>
              <w:proofErr w:type="spellEnd"/>
              <w:r>
                <w:rPr>
                  <w:bCs/>
                  <w:sz w:val="22"/>
                  <w:szCs w:val="22"/>
                </w:rPr>
                <w:t xml:space="preserve"> FEADR </w:t>
              </w:r>
              <w:proofErr w:type="spellStart"/>
              <w:r>
                <w:rPr>
                  <w:bCs/>
                  <w:sz w:val="22"/>
                  <w:szCs w:val="22"/>
                </w:rPr>
                <w:t>si</w:t>
              </w:r>
              <w:proofErr w:type="spellEnd"/>
              <w:r>
                <w:rPr>
                  <w:bCs/>
                  <w:sz w:val="22"/>
                  <w:szCs w:val="22"/>
                </w:rPr>
                <w:t xml:space="preserve"> 95,468.07 euro </w:t>
              </w:r>
              <w:proofErr w:type="spellStart"/>
              <w:r>
                <w:rPr>
                  <w:bCs/>
                  <w:sz w:val="22"/>
                  <w:szCs w:val="22"/>
                </w:rPr>
                <w:t>fonduri</w:t>
              </w:r>
              <w:proofErr w:type="spellEnd"/>
              <w:r>
                <w:rPr>
                  <w:bCs/>
                  <w:sz w:val="22"/>
                  <w:szCs w:val="22"/>
                </w:rPr>
                <w:t xml:space="preserve"> EURI </w:t>
              </w:r>
            </w:ins>
            <w:r>
              <w:rPr>
                <w:bCs/>
                <w:sz w:val="22"/>
                <w:szCs w:val="22"/>
              </w:rPr>
              <w:t xml:space="preserve"> </w:t>
            </w:r>
            <w:proofErr w:type="spellStart"/>
            <w:r w:rsidRPr="00C32065">
              <w:rPr>
                <w:bCs/>
                <w:sz w:val="22"/>
                <w:szCs w:val="22"/>
              </w:rPr>
              <w:t>precum</w:t>
            </w:r>
            <w:proofErr w:type="spellEnd"/>
            <w:r w:rsidRPr="00C32065">
              <w:rPr>
                <w:bCs/>
                <w:sz w:val="22"/>
                <w:szCs w:val="22"/>
              </w:rPr>
              <w:t xml:space="preserve"> </w:t>
            </w:r>
            <w:proofErr w:type="spellStart"/>
            <w:r w:rsidRPr="00C32065">
              <w:rPr>
                <w:bCs/>
                <w:sz w:val="22"/>
                <w:szCs w:val="22"/>
              </w:rPr>
              <w:t>și</w:t>
            </w:r>
            <w:proofErr w:type="spellEnd"/>
            <w:r w:rsidRPr="00C32065">
              <w:rPr>
                <w:bCs/>
                <w:sz w:val="22"/>
                <w:szCs w:val="22"/>
              </w:rPr>
              <w:t xml:space="preserve"> </w:t>
            </w:r>
            <w:proofErr w:type="spellStart"/>
            <w:r w:rsidRPr="00C32065">
              <w:rPr>
                <w:bCs/>
                <w:sz w:val="22"/>
                <w:szCs w:val="22"/>
              </w:rPr>
              <w:t>alte</w:t>
            </w:r>
            <w:proofErr w:type="spellEnd"/>
            <w:r w:rsidRPr="00C32065">
              <w:rPr>
                <w:bCs/>
                <w:sz w:val="22"/>
                <w:szCs w:val="22"/>
              </w:rPr>
              <w:t xml:space="preserve"> </w:t>
            </w:r>
            <w:proofErr w:type="spellStart"/>
            <w:r w:rsidRPr="00C32065">
              <w:rPr>
                <w:bCs/>
                <w:sz w:val="22"/>
                <w:szCs w:val="22"/>
              </w:rPr>
              <w:t>două</w:t>
            </w:r>
            <w:proofErr w:type="spellEnd"/>
            <w:r w:rsidRPr="00C32065">
              <w:rPr>
                <w:bCs/>
                <w:sz w:val="22"/>
                <w:szCs w:val="22"/>
              </w:rPr>
              <w:t xml:space="preserve"> </w:t>
            </w:r>
            <w:proofErr w:type="spellStart"/>
            <w:r w:rsidRPr="00C32065">
              <w:rPr>
                <w:bCs/>
                <w:sz w:val="22"/>
                <w:szCs w:val="22"/>
              </w:rPr>
              <w:t>măsuri</w:t>
            </w:r>
            <w:proofErr w:type="spellEnd"/>
            <w:r w:rsidRPr="00C32065">
              <w:rPr>
                <w:bCs/>
                <w:sz w:val="22"/>
                <w:szCs w:val="22"/>
              </w:rPr>
              <w:t xml:space="preserve"> </w:t>
            </w:r>
            <w:proofErr w:type="spellStart"/>
            <w:r w:rsidRPr="00C32065">
              <w:rPr>
                <w:bCs/>
                <w:sz w:val="22"/>
                <w:szCs w:val="22"/>
              </w:rPr>
              <w:t>încadrate</w:t>
            </w:r>
            <w:proofErr w:type="spellEnd"/>
            <w:r w:rsidRPr="00C32065">
              <w:rPr>
                <w:bCs/>
                <w:sz w:val="22"/>
                <w:szCs w:val="22"/>
              </w:rPr>
              <w:t xml:space="preserve"> </w:t>
            </w:r>
            <w:proofErr w:type="spellStart"/>
            <w:r w:rsidRPr="00C32065">
              <w:rPr>
                <w:bCs/>
                <w:sz w:val="22"/>
                <w:szCs w:val="22"/>
              </w:rPr>
              <w:t>în</w:t>
            </w:r>
            <w:proofErr w:type="spellEnd"/>
            <w:r w:rsidRPr="00C32065">
              <w:rPr>
                <w:bCs/>
                <w:sz w:val="22"/>
                <w:szCs w:val="22"/>
              </w:rPr>
              <w:t xml:space="preserve"> DI 6B, </w:t>
            </w:r>
            <w:proofErr w:type="spellStart"/>
            <w:r w:rsidRPr="00C32065">
              <w:rPr>
                <w:bCs/>
                <w:sz w:val="22"/>
                <w:szCs w:val="22"/>
              </w:rPr>
              <w:t>respectiv</w:t>
            </w:r>
            <w:proofErr w:type="spellEnd"/>
            <w:r w:rsidRPr="00C32065">
              <w:rPr>
                <w:bCs/>
                <w:sz w:val="22"/>
                <w:szCs w:val="22"/>
              </w:rPr>
              <w:t xml:space="preserve"> M5/6B cu </w:t>
            </w:r>
            <w:proofErr w:type="spellStart"/>
            <w:r w:rsidRPr="00C32065">
              <w:rPr>
                <w:bCs/>
                <w:sz w:val="22"/>
                <w:szCs w:val="22"/>
              </w:rPr>
              <w:t>valoare</w:t>
            </w:r>
            <w:proofErr w:type="spellEnd"/>
            <w:r w:rsidRPr="00C32065">
              <w:rPr>
                <w:bCs/>
                <w:sz w:val="22"/>
                <w:szCs w:val="22"/>
              </w:rPr>
              <w:t xml:space="preserve"> de </w:t>
            </w:r>
            <w:r>
              <w:rPr>
                <w:bCs/>
                <w:sz w:val="22"/>
                <w:szCs w:val="22"/>
              </w:rPr>
              <w:t xml:space="preserve">  137.213</w:t>
            </w:r>
            <w:r w:rsidRPr="00C32065">
              <w:rPr>
                <w:bCs/>
                <w:sz w:val="22"/>
                <w:szCs w:val="22"/>
              </w:rPr>
              <w:t xml:space="preserve"> euro </w:t>
            </w:r>
            <w:proofErr w:type="spellStart"/>
            <w:r w:rsidRPr="00C32065">
              <w:rPr>
                <w:bCs/>
                <w:sz w:val="22"/>
                <w:szCs w:val="22"/>
              </w:rPr>
              <w:t>și</w:t>
            </w:r>
            <w:proofErr w:type="spellEnd"/>
            <w:r w:rsidRPr="00C32065">
              <w:rPr>
                <w:bCs/>
                <w:sz w:val="22"/>
                <w:szCs w:val="22"/>
              </w:rPr>
              <w:t xml:space="preserve"> M6/6B cu </w:t>
            </w:r>
            <w:proofErr w:type="spellStart"/>
            <w:r w:rsidRPr="00C32065">
              <w:rPr>
                <w:bCs/>
                <w:sz w:val="22"/>
                <w:szCs w:val="22"/>
              </w:rPr>
              <w:t>valoare</w:t>
            </w:r>
            <w:proofErr w:type="spellEnd"/>
            <w:r w:rsidRPr="00C32065">
              <w:rPr>
                <w:bCs/>
                <w:sz w:val="22"/>
                <w:szCs w:val="22"/>
              </w:rPr>
              <w:t xml:space="preserve"> de </w:t>
            </w:r>
            <w:r>
              <w:rPr>
                <w:bCs/>
                <w:sz w:val="22"/>
                <w:szCs w:val="22"/>
              </w:rPr>
              <w:t xml:space="preserve"> 113.919</w:t>
            </w:r>
            <w:r w:rsidRPr="00C32065">
              <w:rPr>
                <w:bCs/>
                <w:sz w:val="22"/>
                <w:szCs w:val="22"/>
              </w:rPr>
              <w:t xml:space="preserve"> euro. </w:t>
            </w:r>
            <w:proofErr w:type="spellStart"/>
            <w:r w:rsidRPr="00C32065">
              <w:rPr>
                <w:bCs/>
                <w:sz w:val="22"/>
                <w:szCs w:val="22"/>
              </w:rPr>
              <w:t>Valoarea</w:t>
            </w:r>
            <w:proofErr w:type="spellEnd"/>
            <w:r w:rsidRPr="00C32065">
              <w:rPr>
                <w:bCs/>
                <w:sz w:val="22"/>
                <w:szCs w:val="22"/>
              </w:rPr>
              <w:t xml:space="preserve"> </w:t>
            </w:r>
            <w:proofErr w:type="spellStart"/>
            <w:r w:rsidRPr="00C32065">
              <w:rPr>
                <w:bCs/>
                <w:sz w:val="22"/>
                <w:szCs w:val="22"/>
              </w:rPr>
              <w:t>totală</w:t>
            </w:r>
            <w:proofErr w:type="spellEnd"/>
            <w:r w:rsidRPr="00C32065">
              <w:rPr>
                <w:bCs/>
                <w:sz w:val="22"/>
                <w:szCs w:val="22"/>
              </w:rPr>
              <w:t xml:space="preserve"> a </w:t>
            </w:r>
            <w:proofErr w:type="spellStart"/>
            <w:r w:rsidRPr="00C32065">
              <w:rPr>
                <w:bCs/>
                <w:sz w:val="22"/>
                <w:szCs w:val="22"/>
              </w:rPr>
              <w:t>fondului</w:t>
            </w:r>
            <w:proofErr w:type="spellEnd"/>
            <w:r w:rsidRPr="00C32065">
              <w:rPr>
                <w:bCs/>
                <w:sz w:val="22"/>
                <w:szCs w:val="22"/>
              </w:rPr>
              <w:t xml:space="preserve"> </w:t>
            </w:r>
            <w:proofErr w:type="spellStart"/>
            <w:r w:rsidRPr="00C32065">
              <w:rPr>
                <w:bCs/>
                <w:sz w:val="22"/>
                <w:szCs w:val="22"/>
              </w:rPr>
              <w:t>alocat</w:t>
            </w:r>
            <w:proofErr w:type="spellEnd"/>
            <w:r w:rsidRPr="00C32065">
              <w:rPr>
                <w:bCs/>
                <w:sz w:val="22"/>
                <w:szCs w:val="22"/>
              </w:rPr>
              <w:t xml:space="preserve"> </w:t>
            </w:r>
            <w:proofErr w:type="spellStart"/>
            <w:r w:rsidRPr="00C32065">
              <w:rPr>
                <w:bCs/>
                <w:sz w:val="22"/>
                <w:szCs w:val="22"/>
              </w:rPr>
              <w:t>pentru</w:t>
            </w:r>
            <w:proofErr w:type="spellEnd"/>
            <w:r w:rsidRPr="00C32065">
              <w:rPr>
                <w:bCs/>
                <w:sz w:val="22"/>
                <w:szCs w:val="22"/>
              </w:rPr>
              <w:t xml:space="preserve"> P6 </w:t>
            </w:r>
            <w:proofErr w:type="spellStart"/>
            <w:r w:rsidRPr="00C32065">
              <w:rPr>
                <w:bCs/>
                <w:sz w:val="22"/>
                <w:szCs w:val="22"/>
              </w:rPr>
              <w:t>este</w:t>
            </w:r>
            <w:proofErr w:type="spellEnd"/>
            <w:r w:rsidRPr="00C32065">
              <w:rPr>
                <w:bCs/>
                <w:sz w:val="22"/>
                <w:szCs w:val="22"/>
              </w:rPr>
              <w:t xml:space="preserve"> de </w:t>
            </w:r>
            <w:r>
              <w:rPr>
                <w:bCs/>
                <w:sz w:val="22"/>
                <w:szCs w:val="22"/>
              </w:rPr>
              <w:t xml:space="preserve">  </w:t>
            </w:r>
            <w:del w:id="12" w:author="Ioana" w:date="2022-08-31T17:56:00Z">
              <w:r w:rsidDel="00FE5132">
                <w:rPr>
                  <w:bCs/>
                  <w:sz w:val="22"/>
                  <w:szCs w:val="22"/>
                </w:rPr>
                <w:delText xml:space="preserve"> 961.894,62</w:delText>
              </w:r>
            </w:del>
            <w:r>
              <w:rPr>
                <w:bCs/>
                <w:sz w:val="22"/>
                <w:szCs w:val="22"/>
              </w:rPr>
              <w:t xml:space="preserve"> </w:t>
            </w:r>
            <w:ins w:id="13" w:author="Ioana" w:date="2022-08-31T17:56:00Z">
              <w:r>
                <w:rPr>
                  <w:bCs/>
                  <w:sz w:val="22"/>
                  <w:szCs w:val="22"/>
                </w:rPr>
                <w:t>1,</w:t>
              </w:r>
            </w:ins>
            <w:ins w:id="14" w:author="Ioana" w:date="2022-09-20T10:51:00Z">
              <w:r w:rsidR="0054409B">
                <w:rPr>
                  <w:bCs/>
                  <w:sz w:val="22"/>
                  <w:szCs w:val="22"/>
                </w:rPr>
                <w:t>204,636.90</w:t>
              </w:r>
            </w:ins>
            <w:ins w:id="15" w:author="Ioana" w:date="2022-08-31T17:56:00Z">
              <w:r>
                <w:rPr>
                  <w:bCs/>
                  <w:sz w:val="22"/>
                  <w:szCs w:val="22"/>
                </w:rPr>
                <w:t xml:space="preserve"> </w:t>
              </w:r>
            </w:ins>
            <w:r w:rsidRPr="00C32065">
              <w:rPr>
                <w:bCs/>
                <w:sz w:val="22"/>
                <w:szCs w:val="22"/>
              </w:rPr>
              <w:t xml:space="preserve">euro </w:t>
            </w:r>
            <w:proofErr w:type="spellStart"/>
            <w:r w:rsidRPr="00C32065">
              <w:rPr>
                <w:bCs/>
                <w:sz w:val="22"/>
                <w:szCs w:val="22"/>
              </w:rPr>
              <w:t>și</w:t>
            </w:r>
            <w:proofErr w:type="spellEnd"/>
            <w:r w:rsidRPr="00C32065">
              <w:rPr>
                <w:bCs/>
                <w:sz w:val="22"/>
                <w:szCs w:val="22"/>
              </w:rPr>
              <w:t xml:space="preserve"> </w:t>
            </w:r>
            <w:proofErr w:type="spellStart"/>
            <w:r w:rsidRPr="00C32065">
              <w:rPr>
                <w:bCs/>
                <w:sz w:val="22"/>
                <w:szCs w:val="22"/>
              </w:rPr>
              <w:t>reprezintă</w:t>
            </w:r>
            <w:proofErr w:type="spellEnd"/>
            <w:r w:rsidRPr="00C32065">
              <w:rPr>
                <w:bCs/>
                <w:sz w:val="22"/>
                <w:szCs w:val="22"/>
              </w:rPr>
              <w:t xml:space="preserve"> </w:t>
            </w:r>
            <w:r>
              <w:rPr>
                <w:bCs/>
                <w:sz w:val="22"/>
                <w:szCs w:val="22"/>
              </w:rPr>
              <w:t xml:space="preserve">   </w:t>
            </w:r>
            <w:del w:id="16" w:author="Ioana" w:date="2022-08-31T17:56:00Z">
              <w:r w:rsidDel="00FE5132">
                <w:rPr>
                  <w:bCs/>
                  <w:sz w:val="22"/>
                  <w:szCs w:val="22"/>
                </w:rPr>
                <w:delText>44.09%</w:delText>
              </w:r>
            </w:del>
            <w:ins w:id="17" w:author="Ioana" w:date="2022-08-31T17:56:00Z">
              <w:r>
                <w:rPr>
                  <w:bCs/>
                  <w:sz w:val="22"/>
                  <w:szCs w:val="22"/>
                </w:rPr>
                <w:t xml:space="preserve">= </w:t>
              </w:r>
            </w:ins>
            <w:ins w:id="18" w:author="Ioana" w:date="2022-09-20T10:52:00Z">
              <w:r w:rsidR="0054409B">
                <w:rPr>
                  <w:bCs/>
                  <w:sz w:val="22"/>
                  <w:szCs w:val="22"/>
                </w:rPr>
                <w:t>48.02</w:t>
              </w:r>
            </w:ins>
            <w:ins w:id="19" w:author="Ioana" w:date="2022-08-31T17:57:00Z">
              <w:r>
                <w:rPr>
                  <w:bCs/>
                  <w:sz w:val="22"/>
                  <w:szCs w:val="22"/>
                </w:rPr>
                <w:t>%</w:t>
              </w:r>
            </w:ins>
            <w:r w:rsidRPr="00C32065">
              <w:rPr>
                <w:bCs/>
                <w:sz w:val="22"/>
                <w:szCs w:val="22"/>
              </w:rPr>
              <w:t xml:space="preserve"> din </w:t>
            </w:r>
            <w:proofErr w:type="spellStart"/>
            <w:r w:rsidRPr="00C32065">
              <w:rPr>
                <w:bCs/>
                <w:sz w:val="22"/>
                <w:szCs w:val="22"/>
              </w:rPr>
              <w:t>bugetul</w:t>
            </w:r>
            <w:proofErr w:type="spellEnd"/>
            <w:r w:rsidRPr="00C32065">
              <w:rPr>
                <w:bCs/>
                <w:sz w:val="22"/>
                <w:szCs w:val="22"/>
              </w:rPr>
              <w:t xml:space="preserve"> total. </w:t>
            </w:r>
          </w:p>
          <w:p w:rsidR="00421B9E" w:rsidRPr="00421B9E" w:rsidRDefault="00421B9E" w:rsidP="00FE5132">
            <w:pPr>
              <w:tabs>
                <w:tab w:val="left" w:pos="851"/>
                <w:tab w:val="left" w:pos="1134"/>
              </w:tabs>
              <w:autoSpaceDE w:val="0"/>
              <w:autoSpaceDN w:val="0"/>
              <w:adjustRightInd w:val="0"/>
              <w:spacing w:after="0"/>
              <w:jc w:val="both"/>
              <w:rPr>
                <w:rFonts w:ascii="Trebuchet MS" w:hAnsi="Trebuchet MS" w:cs="Trebuchet MS"/>
                <w:bCs/>
                <w:color w:val="000000"/>
                <w:lang w:val="en-US"/>
              </w:rPr>
            </w:pPr>
          </w:p>
          <w:p w:rsidR="00421B9E" w:rsidRPr="0054409B" w:rsidRDefault="0054409B" w:rsidP="00421B9E">
            <w:pPr>
              <w:pStyle w:val="Default"/>
              <w:tabs>
                <w:tab w:val="left" w:pos="851"/>
                <w:tab w:val="left" w:pos="1134"/>
              </w:tabs>
              <w:spacing w:line="276" w:lineRule="auto"/>
              <w:ind w:left="652"/>
              <w:jc w:val="both"/>
              <w:rPr>
                <w:sz w:val="22"/>
                <w:szCs w:val="22"/>
              </w:rPr>
            </w:pPr>
            <w:r w:rsidRPr="0054409B">
              <w:rPr>
                <w:b/>
                <w:sz w:val="22"/>
                <w:szCs w:val="22"/>
              </w:rPr>
              <w:t>Componenta A</w:t>
            </w:r>
            <w:r w:rsidRPr="0054409B">
              <w:rPr>
                <w:sz w:val="22"/>
                <w:szCs w:val="22"/>
              </w:rPr>
              <w:t xml:space="preserve"> </w:t>
            </w:r>
            <w:proofErr w:type="spellStart"/>
            <w:r w:rsidRPr="0054409B">
              <w:rPr>
                <w:sz w:val="22"/>
                <w:szCs w:val="22"/>
              </w:rPr>
              <w:t>cuprinde</w:t>
            </w:r>
            <w:proofErr w:type="spellEnd"/>
            <w:r w:rsidRPr="0054409B">
              <w:rPr>
                <w:sz w:val="22"/>
                <w:szCs w:val="22"/>
              </w:rPr>
              <w:t xml:space="preserve"> de </w:t>
            </w:r>
            <w:proofErr w:type="spellStart"/>
            <w:r w:rsidRPr="0054409B">
              <w:rPr>
                <w:sz w:val="22"/>
                <w:szCs w:val="22"/>
              </w:rPr>
              <w:t>asemenea</w:t>
            </w:r>
            <w:proofErr w:type="spellEnd"/>
            <w:r w:rsidRPr="0054409B">
              <w:rPr>
                <w:sz w:val="22"/>
                <w:szCs w:val="22"/>
              </w:rPr>
              <w:t xml:space="preserve"> </w:t>
            </w:r>
            <w:proofErr w:type="spellStart"/>
            <w:r w:rsidRPr="0054409B">
              <w:rPr>
                <w:sz w:val="22"/>
                <w:szCs w:val="22"/>
              </w:rPr>
              <w:t>cheltuielile</w:t>
            </w:r>
            <w:proofErr w:type="spellEnd"/>
            <w:r w:rsidRPr="0054409B">
              <w:rPr>
                <w:sz w:val="22"/>
                <w:szCs w:val="22"/>
              </w:rPr>
              <w:t xml:space="preserve"> de </w:t>
            </w:r>
            <w:proofErr w:type="spellStart"/>
            <w:r w:rsidRPr="0054409B">
              <w:rPr>
                <w:sz w:val="22"/>
                <w:szCs w:val="22"/>
              </w:rPr>
              <w:t>funcționare</w:t>
            </w:r>
            <w:proofErr w:type="spellEnd"/>
            <w:r w:rsidRPr="0054409B">
              <w:rPr>
                <w:sz w:val="22"/>
                <w:szCs w:val="22"/>
              </w:rPr>
              <w:t xml:space="preserve"> </w:t>
            </w:r>
            <w:proofErr w:type="spellStart"/>
            <w:r w:rsidRPr="0054409B">
              <w:rPr>
                <w:sz w:val="22"/>
                <w:szCs w:val="22"/>
              </w:rPr>
              <w:t>și</w:t>
            </w:r>
            <w:proofErr w:type="spellEnd"/>
            <w:r w:rsidRPr="0054409B">
              <w:rPr>
                <w:sz w:val="22"/>
                <w:szCs w:val="22"/>
              </w:rPr>
              <w:t xml:space="preserve"> </w:t>
            </w:r>
            <w:proofErr w:type="spellStart"/>
            <w:r w:rsidRPr="0054409B">
              <w:rPr>
                <w:sz w:val="22"/>
                <w:szCs w:val="22"/>
              </w:rPr>
              <w:t>animare</w:t>
            </w:r>
            <w:proofErr w:type="spellEnd"/>
            <w:r w:rsidRPr="0054409B">
              <w:rPr>
                <w:sz w:val="22"/>
                <w:szCs w:val="22"/>
              </w:rPr>
              <w:t xml:space="preserve">, care nu </w:t>
            </w:r>
            <w:proofErr w:type="spellStart"/>
            <w:r w:rsidRPr="0054409B">
              <w:rPr>
                <w:sz w:val="22"/>
                <w:szCs w:val="22"/>
              </w:rPr>
              <w:t>depășesc</w:t>
            </w:r>
            <w:proofErr w:type="spellEnd"/>
            <w:r w:rsidRPr="0054409B">
              <w:rPr>
                <w:sz w:val="22"/>
                <w:szCs w:val="22"/>
              </w:rPr>
              <w:t xml:space="preserve"> 20% din </w:t>
            </w:r>
            <w:proofErr w:type="spellStart"/>
            <w:r w:rsidRPr="0054409B">
              <w:rPr>
                <w:sz w:val="22"/>
                <w:szCs w:val="22"/>
              </w:rPr>
              <w:t>costurile</w:t>
            </w:r>
            <w:proofErr w:type="spellEnd"/>
            <w:r w:rsidRPr="0054409B">
              <w:rPr>
                <w:sz w:val="22"/>
                <w:szCs w:val="22"/>
              </w:rPr>
              <w:t xml:space="preserve"> </w:t>
            </w:r>
            <w:proofErr w:type="spellStart"/>
            <w:r w:rsidRPr="0054409B">
              <w:rPr>
                <w:sz w:val="22"/>
                <w:szCs w:val="22"/>
              </w:rPr>
              <w:t>publice</w:t>
            </w:r>
            <w:proofErr w:type="spellEnd"/>
            <w:r w:rsidRPr="0054409B">
              <w:rPr>
                <w:sz w:val="22"/>
                <w:szCs w:val="22"/>
              </w:rPr>
              <w:t xml:space="preserve"> </w:t>
            </w:r>
            <w:proofErr w:type="spellStart"/>
            <w:r w:rsidRPr="0054409B">
              <w:rPr>
                <w:sz w:val="22"/>
                <w:szCs w:val="22"/>
              </w:rPr>
              <w:t>totale</w:t>
            </w:r>
            <w:proofErr w:type="spellEnd"/>
            <w:r w:rsidRPr="0054409B">
              <w:rPr>
                <w:sz w:val="22"/>
                <w:szCs w:val="22"/>
              </w:rPr>
              <w:t xml:space="preserve"> </w:t>
            </w:r>
            <w:proofErr w:type="spellStart"/>
            <w:r w:rsidRPr="0054409B">
              <w:rPr>
                <w:sz w:val="22"/>
                <w:szCs w:val="22"/>
              </w:rPr>
              <w:t>efectuate</w:t>
            </w:r>
            <w:proofErr w:type="spellEnd"/>
            <w:r w:rsidRPr="0054409B">
              <w:rPr>
                <w:sz w:val="22"/>
                <w:szCs w:val="22"/>
              </w:rPr>
              <w:t xml:space="preserve"> </w:t>
            </w:r>
            <w:proofErr w:type="spellStart"/>
            <w:r w:rsidRPr="0054409B">
              <w:rPr>
                <w:sz w:val="22"/>
                <w:szCs w:val="22"/>
              </w:rPr>
              <w:t>pentru</w:t>
            </w:r>
            <w:proofErr w:type="spellEnd"/>
            <w:r w:rsidRPr="0054409B">
              <w:rPr>
                <w:sz w:val="22"/>
                <w:szCs w:val="22"/>
              </w:rPr>
              <w:t xml:space="preserve"> SDL, </w:t>
            </w:r>
            <w:proofErr w:type="spellStart"/>
            <w:r w:rsidRPr="0054409B">
              <w:rPr>
                <w:sz w:val="22"/>
                <w:szCs w:val="22"/>
              </w:rPr>
              <w:t>motiv</w:t>
            </w:r>
            <w:proofErr w:type="spellEnd"/>
            <w:r w:rsidRPr="0054409B">
              <w:rPr>
                <w:sz w:val="22"/>
                <w:szCs w:val="22"/>
              </w:rPr>
              <w:t xml:space="preserve"> </w:t>
            </w:r>
            <w:proofErr w:type="spellStart"/>
            <w:r w:rsidRPr="0054409B">
              <w:rPr>
                <w:sz w:val="22"/>
                <w:szCs w:val="22"/>
              </w:rPr>
              <w:t>pentru</w:t>
            </w:r>
            <w:proofErr w:type="spellEnd"/>
            <w:r w:rsidRPr="0054409B">
              <w:rPr>
                <w:sz w:val="22"/>
                <w:szCs w:val="22"/>
              </w:rPr>
              <w:t xml:space="preserve"> GAL </w:t>
            </w:r>
            <w:proofErr w:type="spellStart"/>
            <w:r w:rsidRPr="0054409B">
              <w:rPr>
                <w:sz w:val="22"/>
                <w:szCs w:val="22"/>
              </w:rPr>
              <w:t>Constanța</w:t>
            </w:r>
            <w:proofErr w:type="spellEnd"/>
            <w:r w:rsidRPr="0054409B">
              <w:rPr>
                <w:sz w:val="22"/>
                <w:szCs w:val="22"/>
              </w:rPr>
              <w:t xml:space="preserve"> </w:t>
            </w:r>
            <w:proofErr w:type="spellStart"/>
            <w:r w:rsidRPr="0054409B">
              <w:rPr>
                <w:sz w:val="22"/>
                <w:szCs w:val="22"/>
              </w:rPr>
              <w:t>Sud</w:t>
            </w:r>
            <w:proofErr w:type="spellEnd"/>
            <w:r w:rsidRPr="0054409B">
              <w:rPr>
                <w:sz w:val="22"/>
                <w:szCs w:val="22"/>
              </w:rPr>
              <w:t xml:space="preserve"> a </w:t>
            </w:r>
            <w:proofErr w:type="spellStart"/>
            <w:r w:rsidRPr="0054409B">
              <w:rPr>
                <w:sz w:val="22"/>
                <w:szCs w:val="22"/>
              </w:rPr>
              <w:t>estimat</w:t>
            </w:r>
            <w:proofErr w:type="spellEnd"/>
            <w:r w:rsidRPr="0054409B">
              <w:rPr>
                <w:sz w:val="22"/>
                <w:szCs w:val="22"/>
              </w:rPr>
              <w:t xml:space="preserve"> </w:t>
            </w:r>
            <w:proofErr w:type="spellStart"/>
            <w:r w:rsidRPr="0054409B">
              <w:rPr>
                <w:sz w:val="22"/>
                <w:szCs w:val="22"/>
              </w:rPr>
              <w:t>în</w:t>
            </w:r>
            <w:proofErr w:type="spellEnd"/>
            <w:r w:rsidRPr="0054409B">
              <w:rPr>
                <w:sz w:val="22"/>
                <w:szCs w:val="22"/>
              </w:rPr>
              <w:t xml:space="preserve"> </w:t>
            </w:r>
            <w:proofErr w:type="spellStart"/>
            <w:r w:rsidRPr="0054409B">
              <w:rPr>
                <w:sz w:val="22"/>
                <w:szCs w:val="22"/>
              </w:rPr>
              <w:t>acest</w:t>
            </w:r>
            <w:proofErr w:type="spellEnd"/>
            <w:r w:rsidRPr="0054409B">
              <w:rPr>
                <w:sz w:val="22"/>
                <w:szCs w:val="22"/>
              </w:rPr>
              <w:t xml:space="preserve"> </w:t>
            </w:r>
            <w:proofErr w:type="spellStart"/>
            <w:r w:rsidRPr="0054409B">
              <w:rPr>
                <w:sz w:val="22"/>
                <w:szCs w:val="22"/>
              </w:rPr>
              <w:t>sens</w:t>
            </w:r>
            <w:proofErr w:type="spellEnd"/>
            <w:r w:rsidRPr="0054409B">
              <w:rPr>
                <w:sz w:val="22"/>
                <w:szCs w:val="22"/>
              </w:rPr>
              <w:t xml:space="preserve"> un </w:t>
            </w:r>
            <w:proofErr w:type="spellStart"/>
            <w:r w:rsidRPr="0054409B">
              <w:rPr>
                <w:sz w:val="22"/>
                <w:szCs w:val="22"/>
              </w:rPr>
              <w:t>disponibil</w:t>
            </w:r>
            <w:proofErr w:type="spellEnd"/>
            <w:r w:rsidRPr="0054409B">
              <w:rPr>
                <w:sz w:val="22"/>
                <w:szCs w:val="22"/>
              </w:rPr>
              <w:t xml:space="preserve"> de </w:t>
            </w:r>
            <w:del w:id="20" w:author="Ioana" w:date="2022-09-20T10:55:00Z">
              <w:r w:rsidRPr="0054409B" w:rsidDel="0054409B">
                <w:rPr>
                  <w:sz w:val="22"/>
                  <w:szCs w:val="22"/>
                </w:rPr>
                <w:delText xml:space="preserve">436,286.46 </w:delText>
              </w:r>
            </w:del>
            <w:ins w:id="21" w:author="Ioana" w:date="2022-09-20T10:55:00Z">
              <w:r>
                <w:rPr>
                  <w:sz w:val="22"/>
                  <w:szCs w:val="22"/>
                </w:rPr>
                <w:t>520,839.</w:t>
              </w:r>
            </w:ins>
            <w:ins w:id="22" w:author="Ioana" w:date="2022-09-20T10:56:00Z">
              <w:r>
                <w:rPr>
                  <w:sz w:val="22"/>
                  <w:szCs w:val="22"/>
                </w:rPr>
                <w:t>05 euro</w:t>
              </w:r>
            </w:ins>
            <w:r w:rsidRPr="0054409B">
              <w:rPr>
                <w:sz w:val="22"/>
                <w:szCs w:val="22"/>
              </w:rPr>
              <w:t xml:space="preserve">   </w:t>
            </w:r>
            <w:proofErr w:type="spellStart"/>
            <w:r w:rsidRPr="0054409B">
              <w:rPr>
                <w:sz w:val="22"/>
                <w:szCs w:val="22"/>
              </w:rPr>
              <w:t>ceea</w:t>
            </w:r>
            <w:proofErr w:type="spellEnd"/>
            <w:r w:rsidRPr="0054409B">
              <w:rPr>
                <w:sz w:val="22"/>
                <w:szCs w:val="22"/>
              </w:rPr>
              <w:t xml:space="preserve"> </w:t>
            </w:r>
            <w:proofErr w:type="spellStart"/>
            <w:r w:rsidRPr="0054409B">
              <w:rPr>
                <w:sz w:val="22"/>
                <w:szCs w:val="22"/>
              </w:rPr>
              <w:t>ce</w:t>
            </w:r>
            <w:proofErr w:type="spellEnd"/>
            <w:r w:rsidRPr="0054409B">
              <w:rPr>
                <w:sz w:val="22"/>
                <w:szCs w:val="22"/>
              </w:rPr>
              <w:t xml:space="preserve"> </w:t>
            </w:r>
            <w:proofErr w:type="spellStart"/>
            <w:r w:rsidRPr="0054409B">
              <w:rPr>
                <w:sz w:val="22"/>
                <w:szCs w:val="22"/>
              </w:rPr>
              <w:t>reprezintă</w:t>
            </w:r>
            <w:proofErr w:type="spellEnd"/>
            <w:r w:rsidRPr="0054409B">
              <w:rPr>
                <w:sz w:val="22"/>
                <w:szCs w:val="22"/>
              </w:rPr>
              <w:t xml:space="preserve"> </w:t>
            </w:r>
            <w:proofErr w:type="spellStart"/>
            <w:r w:rsidRPr="0054409B">
              <w:rPr>
                <w:sz w:val="22"/>
                <w:szCs w:val="22"/>
              </w:rPr>
              <w:t>procentual</w:t>
            </w:r>
            <w:proofErr w:type="spellEnd"/>
            <w:r w:rsidRPr="0054409B">
              <w:rPr>
                <w:sz w:val="22"/>
                <w:szCs w:val="22"/>
              </w:rPr>
              <w:t xml:space="preserve">  20% din </w:t>
            </w:r>
            <w:proofErr w:type="spellStart"/>
            <w:r w:rsidRPr="0054409B">
              <w:rPr>
                <w:sz w:val="22"/>
                <w:szCs w:val="22"/>
              </w:rPr>
              <w:t>costurile</w:t>
            </w:r>
            <w:proofErr w:type="spellEnd"/>
            <w:r w:rsidRPr="0054409B">
              <w:rPr>
                <w:sz w:val="22"/>
                <w:szCs w:val="22"/>
              </w:rPr>
              <w:t xml:space="preserve"> </w:t>
            </w:r>
            <w:proofErr w:type="spellStart"/>
            <w:r w:rsidRPr="0054409B">
              <w:rPr>
                <w:sz w:val="22"/>
                <w:szCs w:val="22"/>
              </w:rPr>
              <w:t>publice</w:t>
            </w:r>
            <w:proofErr w:type="spellEnd"/>
            <w:r w:rsidRPr="0054409B">
              <w:rPr>
                <w:sz w:val="22"/>
                <w:szCs w:val="22"/>
              </w:rPr>
              <w:t xml:space="preserve"> </w:t>
            </w:r>
            <w:proofErr w:type="spellStart"/>
            <w:r w:rsidRPr="0054409B">
              <w:rPr>
                <w:sz w:val="22"/>
                <w:szCs w:val="22"/>
              </w:rPr>
              <w:t>totale</w:t>
            </w:r>
            <w:proofErr w:type="spellEnd"/>
            <w:r w:rsidRPr="0054409B">
              <w:rPr>
                <w:sz w:val="22"/>
                <w:szCs w:val="22"/>
              </w:rPr>
              <w:t xml:space="preserve"> </w:t>
            </w:r>
            <w:proofErr w:type="spellStart"/>
            <w:r w:rsidRPr="0054409B">
              <w:rPr>
                <w:sz w:val="22"/>
                <w:szCs w:val="22"/>
              </w:rPr>
              <w:t>efectuate</w:t>
            </w:r>
            <w:proofErr w:type="spellEnd"/>
            <w:r w:rsidRPr="0054409B">
              <w:rPr>
                <w:sz w:val="22"/>
                <w:szCs w:val="22"/>
              </w:rPr>
              <w:t xml:space="preserve"> </w:t>
            </w:r>
            <w:proofErr w:type="spellStart"/>
            <w:r w:rsidRPr="0054409B">
              <w:rPr>
                <w:sz w:val="22"/>
                <w:szCs w:val="22"/>
              </w:rPr>
              <w:t>pentru</w:t>
            </w:r>
            <w:proofErr w:type="spellEnd"/>
            <w:r w:rsidRPr="0054409B">
              <w:rPr>
                <w:sz w:val="22"/>
                <w:szCs w:val="22"/>
              </w:rPr>
              <w:t xml:space="preserve"> SDL.</w:t>
            </w:r>
          </w:p>
          <w:p w:rsidR="00E35B9F" w:rsidRPr="000C3FBF" w:rsidRDefault="00E35B9F" w:rsidP="00B3162B">
            <w:pPr>
              <w:pStyle w:val="ListParagraph"/>
              <w:spacing w:after="240" w:line="240" w:lineRule="auto"/>
              <w:ind w:left="1440"/>
              <w:jc w:val="both"/>
              <w:rPr>
                <w:rFonts w:ascii="Trebuchet MS" w:eastAsia="Times New Roman" w:hAnsi="Trebuchet MS"/>
                <w:b/>
                <w:noProof/>
                <w:szCs w:val="24"/>
              </w:rPr>
            </w:pPr>
          </w:p>
        </w:tc>
      </w:tr>
      <w:tr w:rsidR="00421B9E" w:rsidRPr="00D52673" w:rsidTr="00146F02">
        <w:tc>
          <w:tcPr>
            <w:tcW w:w="5000" w:type="pct"/>
            <w:shd w:val="clear" w:color="auto" w:fill="auto"/>
          </w:tcPr>
          <w:p w:rsidR="00E35B9F" w:rsidRDefault="00071194" w:rsidP="00071194">
            <w:pPr>
              <w:pStyle w:val="ListParagraph"/>
              <w:numPr>
                <w:ilvl w:val="0"/>
                <w:numId w:val="24"/>
              </w:numPr>
              <w:spacing w:after="240" w:line="240" w:lineRule="auto"/>
              <w:jc w:val="both"/>
              <w:rPr>
                <w:rFonts w:ascii="Trebuchet MS" w:eastAsia="Times New Roman" w:hAnsi="Trebuchet MS"/>
                <w:b/>
                <w:noProof/>
                <w:szCs w:val="24"/>
              </w:rPr>
            </w:pPr>
            <w:r w:rsidRPr="00071194">
              <w:rPr>
                <w:rFonts w:ascii="Trebuchet MS" w:eastAsia="Times New Roman" w:hAnsi="Trebuchet MS"/>
                <w:b/>
                <w:noProof/>
                <w:szCs w:val="24"/>
              </w:rPr>
              <w:t>Plan de finantare A+B</w:t>
            </w:r>
          </w:p>
          <w:p w:rsidR="00071194" w:rsidRDefault="00071194" w:rsidP="00071194">
            <w:pPr>
              <w:pStyle w:val="ListParagraph"/>
              <w:spacing w:after="240" w:line="240" w:lineRule="auto"/>
              <w:jc w:val="both"/>
              <w:rPr>
                <w:rFonts w:ascii="Trebuchet MS" w:eastAsia="Times New Roman" w:hAnsi="Trebuchet MS"/>
                <w:b/>
                <w:noProof/>
                <w:szCs w:val="24"/>
              </w:rPr>
            </w:pPr>
          </w:p>
          <w:tbl>
            <w:tblPr>
              <w:tblW w:w="17094" w:type="dxa"/>
              <w:tblLook w:val="04A0" w:firstRow="1" w:lastRow="0" w:firstColumn="1" w:lastColumn="0" w:noHBand="0" w:noVBand="1"/>
            </w:tblPr>
            <w:tblGrid>
              <w:gridCol w:w="1003"/>
              <w:gridCol w:w="1035"/>
              <w:gridCol w:w="1088"/>
              <w:gridCol w:w="1099"/>
              <w:gridCol w:w="970"/>
              <w:gridCol w:w="970"/>
              <w:gridCol w:w="1088"/>
              <w:gridCol w:w="1894"/>
              <w:gridCol w:w="1088"/>
            </w:tblGrid>
            <w:tr w:rsidR="0054409B" w:rsidRPr="0054409B" w:rsidTr="0054409B">
              <w:trPr>
                <w:trHeight w:val="330"/>
              </w:trPr>
              <w:tc>
                <w:tcPr>
                  <w:tcW w:w="1680" w:type="dxa"/>
                  <w:tcBorders>
                    <w:top w:val="single" w:sz="4" w:space="0" w:color="7F7F7F"/>
                    <w:left w:val="single" w:sz="4" w:space="0" w:color="7F7F7F"/>
                    <w:bottom w:val="nil"/>
                    <w:right w:val="single" w:sz="4" w:space="0" w:color="7F7F7F"/>
                  </w:tcBorders>
                  <w:shd w:val="clear" w:color="auto" w:fill="auto"/>
                  <w:noWrap/>
                  <w:vAlign w:val="bottom"/>
                  <w:hideMark/>
                </w:tcPr>
                <w:p w:rsidR="0054409B" w:rsidRPr="0054409B" w:rsidRDefault="0054409B" w:rsidP="0054409B">
                  <w:pPr>
                    <w:spacing w:after="0" w:line="240" w:lineRule="auto"/>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 xml:space="preserve">ANEXA 4T - </w:t>
                  </w:r>
                  <w:proofErr w:type="spellStart"/>
                  <w:r w:rsidRPr="0054409B">
                    <w:rPr>
                      <w:rFonts w:ascii="Trebuchet MS" w:eastAsia="Times New Roman" w:hAnsi="Trebuchet MS" w:cs="Calibri"/>
                      <w:b/>
                      <w:bCs/>
                      <w:color w:val="3F3F76"/>
                      <w:lang w:val="en-US"/>
                    </w:rPr>
                    <w:t>Planul</w:t>
                  </w:r>
                  <w:proofErr w:type="spellEnd"/>
                  <w:r w:rsidRPr="0054409B">
                    <w:rPr>
                      <w:rFonts w:ascii="Trebuchet MS" w:eastAsia="Times New Roman" w:hAnsi="Trebuchet MS" w:cs="Calibri"/>
                      <w:b/>
                      <w:bCs/>
                      <w:color w:val="3F3F76"/>
                      <w:lang w:val="en-US"/>
                    </w:rPr>
                    <w:t xml:space="preserve"> </w:t>
                  </w:r>
                  <w:r w:rsidRPr="0054409B">
                    <w:rPr>
                      <w:rFonts w:ascii="Trebuchet MS" w:eastAsia="Times New Roman" w:hAnsi="Trebuchet MS" w:cs="Calibri"/>
                      <w:b/>
                      <w:bCs/>
                      <w:color w:val="3F3F76"/>
                      <w:lang w:val="en-US"/>
                    </w:rPr>
                    <w:lastRenderedPageBreak/>
                    <w:t xml:space="preserve">de </w:t>
                  </w:r>
                  <w:proofErr w:type="spellStart"/>
                  <w:r w:rsidRPr="0054409B">
                    <w:rPr>
                      <w:rFonts w:ascii="Trebuchet MS" w:eastAsia="Times New Roman" w:hAnsi="Trebuchet MS" w:cs="Calibri"/>
                      <w:b/>
                      <w:bCs/>
                      <w:color w:val="3F3F76"/>
                      <w:lang w:val="en-US"/>
                    </w:rPr>
                    <w:t>finanțare</w:t>
                  </w:r>
                  <w:proofErr w:type="spellEnd"/>
                  <w:r w:rsidRPr="0054409B">
                    <w:rPr>
                      <w:rFonts w:ascii="Trebuchet MS" w:eastAsia="Times New Roman" w:hAnsi="Trebuchet MS" w:cs="Calibri"/>
                      <w:b/>
                      <w:bCs/>
                      <w:color w:val="3F3F76"/>
                      <w:lang w:val="en-US"/>
                    </w:rPr>
                    <w:t xml:space="preserve"> TRANZIȚIE - FEADR</w:t>
                  </w:r>
                </w:p>
              </w:tc>
              <w:tc>
                <w:tcPr>
                  <w:tcW w:w="174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c>
                <w:tcPr>
                  <w:tcW w:w="184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c>
                <w:tcPr>
                  <w:tcW w:w="186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c>
                <w:tcPr>
                  <w:tcW w:w="152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c>
                <w:tcPr>
                  <w:tcW w:w="162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c>
                <w:tcPr>
                  <w:tcW w:w="184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c>
                <w:tcPr>
                  <w:tcW w:w="3154"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c>
                <w:tcPr>
                  <w:tcW w:w="184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r>
            <w:tr w:rsidR="0054409B" w:rsidRPr="0054409B" w:rsidTr="0054409B">
              <w:trPr>
                <w:trHeight w:val="330"/>
              </w:trPr>
              <w:tc>
                <w:tcPr>
                  <w:tcW w:w="1680" w:type="dxa"/>
                  <w:tcBorders>
                    <w:top w:val="nil"/>
                    <w:left w:val="single" w:sz="4" w:space="0" w:color="7F7F7F"/>
                    <w:bottom w:val="nil"/>
                    <w:right w:val="single" w:sz="4" w:space="0" w:color="7F7F7F"/>
                  </w:tcBorders>
                  <w:shd w:val="clear" w:color="auto" w:fill="auto"/>
                  <w:noWrap/>
                  <w:vAlign w:val="bottom"/>
                  <w:hideMark/>
                </w:tcPr>
                <w:p w:rsidR="0054409B" w:rsidRPr="0054409B" w:rsidRDefault="0054409B" w:rsidP="0054409B">
                  <w:pPr>
                    <w:spacing w:after="0" w:line="240" w:lineRule="auto"/>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 </w:t>
                  </w:r>
                </w:p>
              </w:tc>
              <w:tc>
                <w:tcPr>
                  <w:tcW w:w="174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c>
                <w:tcPr>
                  <w:tcW w:w="184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c>
                <w:tcPr>
                  <w:tcW w:w="186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c>
                <w:tcPr>
                  <w:tcW w:w="152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c>
                <w:tcPr>
                  <w:tcW w:w="162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c>
                <w:tcPr>
                  <w:tcW w:w="184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c>
                <w:tcPr>
                  <w:tcW w:w="3154"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c>
                <w:tcPr>
                  <w:tcW w:w="184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r>
            <w:tr w:rsidR="0054409B" w:rsidRPr="0054409B" w:rsidTr="0054409B">
              <w:trPr>
                <w:trHeight w:val="1320"/>
              </w:trPr>
              <w:tc>
                <w:tcPr>
                  <w:tcW w:w="1680" w:type="dxa"/>
                  <w:tcBorders>
                    <w:top w:val="single" w:sz="4" w:space="0" w:color="auto"/>
                    <w:left w:val="single" w:sz="4" w:space="0" w:color="auto"/>
                    <w:bottom w:val="single" w:sz="4" w:space="0" w:color="auto"/>
                    <w:right w:val="single" w:sz="4" w:space="0" w:color="auto"/>
                  </w:tcBorders>
                  <w:shd w:val="clear" w:color="000000" w:fill="FFCC99"/>
                  <w:vAlign w:val="center"/>
                  <w:hideMark/>
                </w:tcPr>
                <w:p w:rsidR="0054409B" w:rsidRPr="0054409B" w:rsidRDefault="0054409B" w:rsidP="0054409B">
                  <w:pPr>
                    <w:spacing w:after="0" w:line="240" w:lineRule="auto"/>
                    <w:jc w:val="center"/>
                    <w:rPr>
                      <w:rFonts w:ascii="Trebuchet MS" w:eastAsia="Times New Roman" w:hAnsi="Trebuchet MS" w:cs="Calibri"/>
                      <w:b/>
                      <w:bCs/>
                      <w:color w:val="3F3F76"/>
                      <w:lang w:val="en-US"/>
                    </w:rPr>
                  </w:pPr>
                  <w:proofErr w:type="spellStart"/>
                  <w:r w:rsidRPr="0054409B">
                    <w:rPr>
                      <w:rFonts w:ascii="Trebuchet MS" w:eastAsia="Times New Roman" w:hAnsi="Trebuchet MS" w:cs="Calibri"/>
                      <w:b/>
                      <w:bCs/>
                      <w:color w:val="3F3F76"/>
                      <w:lang w:val="en-US"/>
                    </w:rPr>
                    <w:t>Suprafață</w:t>
                  </w:r>
                  <w:proofErr w:type="spellEnd"/>
                  <w:r w:rsidRPr="0054409B">
                    <w:rPr>
                      <w:rFonts w:ascii="Trebuchet MS" w:eastAsia="Times New Roman" w:hAnsi="Trebuchet MS" w:cs="Calibri"/>
                      <w:b/>
                      <w:bCs/>
                      <w:color w:val="3F3F76"/>
                      <w:lang w:val="en-US"/>
                    </w:rPr>
                    <w:t xml:space="preserve"> TERITORIU GAL (km</w:t>
                  </w:r>
                  <w:r w:rsidRPr="0054409B">
                    <w:rPr>
                      <w:rFonts w:ascii="Calibri" w:eastAsia="Times New Roman" w:hAnsi="Calibri" w:cs="Calibri"/>
                      <w:b/>
                      <w:bCs/>
                      <w:color w:val="3F3F76"/>
                      <w:lang w:val="en-US"/>
                    </w:rPr>
                    <w:t>²</w:t>
                  </w:r>
                  <w:r w:rsidRPr="0054409B">
                    <w:rPr>
                      <w:rFonts w:ascii="Trebuchet MS" w:eastAsia="Times New Roman" w:hAnsi="Trebuchet MS" w:cs="Calibri"/>
                      <w:b/>
                      <w:bCs/>
                      <w:color w:val="3F3F76"/>
                      <w:lang w:val="en-US"/>
                    </w:rPr>
                    <w:t>)</w:t>
                  </w:r>
                </w:p>
              </w:tc>
              <w:tc>
                <w:tcPr>
                  <w:tcW w:w="1740" w:type="dxa"/>
                  <w:tcBorders>
                    <w:top w:val="single" w:sz="4" w:space="0" w:color="7F7F7F"/>
                    <w:left w:val="nil"/>
                    <w:bottom w:val="single" w:sz="4" w:space="0" w:color="7F7F7F"/>
                    <w:right w:val="single" w:sz="4" w:space="0" w:color="7F7F7F"/>
                  </w:tcBorders>
                  <w:shd w:val="clear" w:color="000000" w:fill="FFCC99"/>
                  <w:vAlign w:val="center"/>
                  <w:hideMark/>
                </w:tcPr>
                <w:p w:rsidR="0054409B" w:rsidRPr="0054409B" w:rsidRDefault="0054409B" w:rsidP="0054409B">
                  <w:pPr>
                    <w:spacing w:after="0" w:line="240" w:lineRule="auto"/>
                    <w:jc w:val="center"/>
                    <w:rPr>
                      <w:rFonts w:ascii="Trebuchet MS" w:eastAsia="Times New Roman" w:hAnsi="Trebuchet MS" w:cs="Calibri"/>
                      <w:b/>
                      <w:bCs/>
                      <w:color w:val="3F3F76"/>
                      <w:lang w:val="en-US"/>
                    </w:rPr>
                  </w:pPr>
                  <w:proofErr w:type="spellStart"/>
                  <w:r w:rsidRPr="0054409B">
                    <w:rPr>
                      <w:rFonts w:ascii="Trebuchet MS" w:eastAsia="Times New Roman" w:hAnsi="Trebuchet MS" w:cs="Calibri"/>
                      <w:b/>
                      <w:bCs/>
                      <w:color w:val="3F3F76"/>
                      <w:lang w:val="en-US"/>
                    </w:rPr>
                    <w:t>Populație</w:t>
                  </w:r>
                  <w:proofErr w:type="spellEnd"/>
                  <w:r w:rsidRPr="0054409B">
                    <w:rPr>
                      <w:rFonts w:ascii="Trebuchet MS" w:eastAsia="Times New Roman" w:hAnsi="Trebuchet MS" w:cs="Calibri"/>
                      <w:b/>
                      <w:bCs/>
                      <w:color w:val="3F3F76"/>
                      <w:lang w:val="en-US"/>
                    </w:rPr>
                    <w:t xml:space="preserve"> TERITORIU GAL (</w:t>
                  </w:r>
                  <w:proofErr w:type="spellStart"/>
                  <w:r w:rsidRPr="0054409B">
                    <w:rPr>
                      <w:rFonts w:ascii="Trebuchet MS" w:eastAsia="Times New Roman" w:hAnsi="Trebuchet MS" w:cs="Calibri"/>
                      <w:b/>
                      <w:bCs/>
                      <w:color w:val="3F3F76"/>
                      <w:lang w:val="en-US"/>
                    </w:rPr>
                    <w:t>nr</w:t>
                  </w:r>
                  <w:proofErr w:type="spellEnd"/>
                  <w:r w:rsidRPr="0054409B">
                    <w:rPr>
                      <w:rFonts w:ascii="Trebuchet MS" w:eastAsia="Times New Roman" w:hAnsi="Trebuchet MS" w:cs="Calibri"/>
                      <w:b/>
                      <w:bCs/>
                      <w:color w:val="3F3F76"/>
                      <w:lang w:val="en-US"/>
                    </w:rPr>
                    <w:t xml:space="preserve">. </w:t>
                  </w:r>
                  <w:proofErr w:type="spellStart"/>
                  <w:r w:rsidRPr="0054409B">
                    <w:rPr>
                      <w:rFonts w:ascii="Trebuchet MS" w:eastAsia="Times New Roman" w:hAnsi="Trebuchet MS" w:cs="Calibri"/>
                      <w:b/>
                      <w:bCs/>
                      <w:color w:val="3F3F76"/>
                      <w:lang w:val="en-US"/>
                    </w:rPr>
                    <w:t>locuitori</w:t>
                  </w:r>
                  <w:proofErr w:type="spellEnd"/>
                  <w:r w:rsidRPr="0054409B">
                    <w:rPr>
                      <w:rFonts w:ascii="Trebuchet MS" w:eastAsia="Times New Roman" w:hAnsi="Trebuchet MS" w:cs="Calibri"/>
                      <w:b/>
                      <w:bCs/>
                      <w:color w:val="3F3F76"/>
                      <w:lang w:val="en-US"/>
                    </w:rPr>
                    <w:t>)</w:t>
                  </w:r>
                </w:p>
              </w:tc>
              <w:tc>
                <w:tcPr>
                  <w:tcW w:w="1840" w:type="dxa"/>
                  <w:tcBorders>
                    <w:top w:val="single" w:sz="4" w:space="0" w:color="7F7F7F"/>
                    <w:left w:val="nil"/>
                    <w:bottom w:val="single" w:sz="4" w:space="0" w:color="7F7F7F"/>
                    <w:right w:val="single" w:sz="4" w:space="0" w:color="7F7F7F"/>
                  </w:tcBorders>
                  <w:shd w:val="clear" w:color="000000" w:fill="FFCC99"/>
                  <w:vAlign w:val="center"/>
                  <w:hideMark/>
                </w:tcPr>
                <w:p w:rsidR="0054409B" w:rsidRPr="0054409B" w:rsidRDefault="0054409B" w:rsidP="0054409B">
                  <w:pPr>
                    <w:spacing w:after="0" w:line="240" w:lineRule="auto"/>
                    <w:jc w:val="center"/>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VALOARE TOTALĂ SDL (19.2 + 19.4) (EURO)</w:t>
                  </w:r>
                </w:p>
              </w:tc>
              <w:tc>
                <w:tcPr>
                  <w:tcW w:w="186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jc w:val="center"/>
                    <w:rPr>
                      <w:rFonts w:ascii="Trebuchet MS" w:eastAsia="Times New Roman" w:hAnsi="Trebuchet MS" w:cs="Calibri"/>
                      <w:b/>
                      <w:bCs/>
                      <w:color w:val="3F3F76"/>
                      <w:lang w:val="en-US"/>
                    </w:rPr>
                  </w:pPr>
                </w:p>
              </w:tc>
              <w:tc>
                <w:tcPr>
                  <w:tcW w:w="152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rebuchet MS" w:eastAsia="Times New Roman" w:hAnsi="Trebuchet MS" w:cs="Calibri"/>
                      <w:color w:val="000000"/>
                      <w:lang w:val="en-US"/>
                    </w:rPr>
                  </w:pPr>
                  <w:r w:rsidRPr="0054409B">
                    <w:rPr>
                      <w:rFonts w:ascii="Trebuchet MS" w:eastAsia="Times New Roman" w:hAnsi="Trebuchet MS" w:cs="Calibri"/>
                      <w:color w:val="000000"/>
                      <w:lang w:val="en-US"/>
                    </w:rPr>
                    <w:t xml:space="preserve"> </w:t>
                  </w:r>
                </w:p>
              </w:tc>
              <w:tc>
                <w:tcPr>
                  <w:tcW w:w="162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rebuchet MS" w:eastAsia="Times New Roman" w:hAnsi="Trebuchet MS" w:cs="Calibri"/>
                      <w:color w:val="000000"/>
                      <w:lang w:val="en-US"/>
                    </w:rPr>
                  </w:pPr>
                </w:p>
              </w:tc>
              <w:tc>
                <w:tcPr>
                  <w:tcW w:w="184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c>
                <w:tcPr>
                  <w:tcW w:w="3154"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c>
                <w:tcPr>
                  <w:tcW w:w="184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r>
            <w:tr w:rsidR="0054409B" w:rsidRPr="0054409B" w:rsidTr="0054409B">
              <w:trPr>
                <w:trHeight w:val="330"/>
              </w:trPr>
              <w:tc>
                <w:tcPr>
                  <w:tcW w:w="1680" w:type="dxa"/>
                  <w:tcBorders>
                    <w:top w:val="nil"/>
                    <w:left w:val="single" w:sz="4" w:space="0" w:color="auto"/>
                    <w:bottom w:val="single" w:sz="4" w:space="0" w:color="auto"/>
                    <w:right w:val="single" w:sz="4" w:space="0" w:color="auto"/>
                  </w:tcBorders>
                  <w:shd w:val="clear" w:color="auto" w:fill="auto"/>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779.48</w:t>
                  </w:r>
                </w:p>
              </w:tc>
              <w:tc>
                <w:tcPr>
                  <w:tcW w:w="1740" w:type="dxa"/>
                  <w:tcBorders>
                    <w:top w:val="nil"/>
                    <w:left w:val="nil"/>
                    <w:bottom w:val="single" w:sz="4" w:space="0" w:color="7F7F7F"/>
                    <w:right w:val="single" w:sz="4" w:space="0" w:color="7F7F7F"/>
                  </w:tcBorders>
                  <w:shd w:val="clear" w:color="auto" w:fill="auto"/>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29,630.00</w:t>
                  </w:r>
                </w:p>
              </w:tc>
              <w:tc>
                <w:tcPr>
                  <w:tcW w:w="1840" w:type="dxa"/>
                  <w:tcBorders>
                    <w:top w:val="nil"/>
                    <w:left w:val="nil"/>
                    <w:bottom w:val="single" w:sz="4" w:space="0" w:color="7F7F7F"/>
                    <w:right w:val="single" w:sz="4" w:space="0" w:color="7F7F7F"/>
                  </w:tcBorders>
                  <w:shd w:val="clear" w:color="auto" w:fill="auto"/>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2,508,727.17</w:t>
                  </w:r>
                </w:p>
              </w:tc>
              <w:tc>
                <w:tcPr>
                  <w:tcW w:w="186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p>
              </w:tc>
              <w:tc>
                <w:tcPr>
                  <w:tcW w:w="152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c>
                <w:tcPr>
                  <w:tcW w:w="162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c>
                <w:tcPr>
                  <w:tcW w:w="184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c>
                <w:tcPr>
                  <w:tcW w:w="3154"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c>
                <w:tcPr>
                  <w:tcW w:w="184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r>
            <w:tr w:rsidR="0054409B" w:rsidRPr="0054409B" w:rsidTr="0054409B">
              <w:trPr>
                <w:trHeight w:val="330"/>
              </w:trPr>
              <w:tc>
                <w:tcPr>
                  <w:tcW w:w="168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c>
                <w:tcPr>
                  <w:tcW w:w="174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c>
                <w:tcPr>
                  <w:tcW w:w="184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c>
                <w:tcPr>
                  <w:tcW w:w="186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c>
                <w:tcPr>
                  <w:tcW w:w="152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c>
                <w:tcPr>
                  <w:tcW w:w="162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c>
                <w:tcPr>
                  <w:tcW w:w="184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c>
                <w:tcPr>
                  <w:tcW w:w="3154"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c>
                <w:tcPr>
                  <w:tcW w:w="184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r>
            <w:tr w:rsidR="0054409B" w:rsidRPr="0054409B" w:rsidTr="0054409B">
              <w:trPr>
                <w:trHeight w:val="345"/>
              </w:trPr>
              <w:tc>
                <w:tcPr>
                  <w:tcW w:w="168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c>
                <w:tcPr>
                  <w:tcW w:w="174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c>
                <w:tcPr>
                  <w:tcW w:w="184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c>
                <w:tcPr>
                  <w:tcW w:w="186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c>
                <w:tcPr>
                  <w:tcW w:w="152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c>
                <w:tcPr>
                  <w:tcW w:w="162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c>
                <w:tcPr>
                  <w:tcW w:w="184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c>
                <w:tcPr>
                  <w:tcW w:w="3154"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c>
                <w:tcPr>
                  <w:tcW w:w="184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r>
            <w:tr w:rsidR="0054409B" w:rsidRPr="0054409B" w:rsidTr="0054409B">
              <w:trPr>
                <w:trHeight w:val="1425"/>
              </w:trPr>
              <w:tc>
                <w:tcPr>
                  <w:tcW w:w="1680" w:type="dxa"/>
                  <w:vMerge w:val="restart"/>
                  <w:tcBorders>
                    <w:top w:val="single" w:sz="8" w:space="0" w:color="auto"/>
                    <w:left w:val="single" w:sz="8" w:space="0" w:color="auto"/>
                    <w:bottom w:val="single" w:sz="8" w:space="0" w:color="000000"/>
                    <w:right w:val="single" w:sz="4" w:space="0" w:color="auto"/>
                  </w:tcBorders>
                  <w:shd w:val="clear" w:color="000000" w:fill="FFCC99"/>
                  <w:vAlign w:val="center"/>
                  <w:hideMark/>
                </w:tcPr>
                <w:p w:rsidR="0054409B" w:rsidRPr="0054409B" w:rsidRDefault="0054409B" w:rsidP="0054409B">
                  <w:pPr>
                    <w:spacing w:after="0" w:line="240" w:lineRule="auto"/>
                    <w:jc w:val="center"/>
                    <w:rPr>
                      <w:rFonts w:ascii="Trebuchet MS" w:eastAsia="Times New Roman" w:hAnsi="Trebuchet MS" w:cs="Calibri"/>
                      <w:b/>
                      <w:bCs/>
                      <w:color w:val="3F3F76"/>
                      <w:lang w:val="en-US"/>
                    </w:rPr>
                  </w:pPr>
                  <w:proofErr w:type="spellStart"/>
                  <w:r w:rsidRPr="0054409B">
                    <w:rPr>
                      <w:rFonts w:ascii="Trebuchet MS" w:eastAsia="Times New Roman" w:hAnsi="Trebuchet MS" w:cs="Calibri"/>
                      <w:b/>
                      <w:bCs/>
                      <w:color w:val="3F3F76"/>
                      <w:lang w:val="en-US"/>
                    </w:rPr>
                    <w:t>Submăsura</w:t>
                  </w:r>
                  <w:proofErr w:type="spellEnd"/>
                </w:p>
              </w:tc>
              <w:tc>
                <w:tcPr>
                  <w:tcW w:w="1740" w:type="dxa"/>
                  <w:vMerge w:val="restart"/>
                  <w:tcBorders>
                    <w:top w:val="single" w:sz="8" w:space="0" w:color="auto"/>
                    <w:left w:val="single" w:sz="4" w:space="0" w:color="auto"/>
                    <w:bottom w:val="single" w:sz="8" w:space="0" w:color="000000"/>
                    <w:right w:val="single" w:sz="4" w:space="0" w:color="auto"/>
                  </w:tcBorders>
                  <w:shd w:val="clear" w:color="000000" w:fill="FFCC99"/>
                  <w:vAlign w:val="center"/>
                  <w:hideMark/>
                </w:tcPr>
                <w:p w:rsidR="0054409B" w:rsidRPr="0054409B" w:rsidRDefault="0054409B" w:rsidP="0054409B">
                  <w:pPr>
                    <w:spacing w:after="0" w:line="240" w:lineRule="auto"/>
                    <w:jc w:val="center"/>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PRIORITATE</w:t>
                  </w:r>
                </w:p>
              </w:tc>
              <w:tc>
                <w:tcPr>
                  <w:tcW w:w="1840" w:type="dxa"/>
                  <w:vMerge w:val="restart"/>
                  <w:tcBorders>
                    <w:top w:val="single" w:sz="8" w:space="0" w:color="auto"/>
                    <w:left w:val="single" w:sz="4" w:space="0" w:color="auto"/>
                    <w:bottom w:val="single" w:sz="8" w:space="0" w:color="000000"/>
                    <w:right w:val="single" w:sz="4" w:space="0" w:color="auto"/>
                  </w:tcBorders>
                  <w:shd w:val="clear" w:color="000000" w:fill="FFCC99"/>
                  <w:vAlign w:val="center"/>
                  <w:hideMark/>
                </w:tcPr>
                <w:p w:rsidR="0054409B" w:rsidRPr="0054409B" w:rsidRDefault="0054409B" w:rsidP="0054409B">
                  <w:pPr>
                    <w:spacing w:after="0" w:line="240" w:lineRule="auto"/>
                    <w:jc w:val="center"/>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MĂSURA</w:t>
                  </w:r>
                </w:p>
              </w:tc>
              <w:tc>
                <w:tcPr>
                  <w:tcW w:w="1860" w:type="dxa"/>
                  <w:vMerge w:val="restart"/>
                  <w:tcBorders>
                    <w:top w:val="single" w:sz="8" w:space="0" w:color="auto"/>
                    <w:left w:val="single" w:sz="4" w:space="0" w:color="auto"/>
                    <w:bottom w:val="single" w:sz="8" w:space="0" w:color="000000"/>
                    <w:right w:val="nil"/>
                  </w:tcBorders>
                  <w:shd w:val="clear" w:color="000000" w:fill="FFCC99"/>
                  <w:vAlign w:val="center"/>
                  <w:hideMark/>
                </w:tcPr>
                <w:p w:rsidR="0054409B" w:rsidRPr="0054409B" w:rsidRDefault="0054409B" w:rsidP="0054409B">
                  <w:pPr>
                    <w:spacing w:after="0" w:line="240" w:lineRule="auto"/>
                    <w:jc w:val="center"/>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INTENSITATEA SPRIJINULUI</w:t>
                  </w:r>
                </w:p>
              </w:tc>
              <w:tc>
                <w:tcPr>
                  <w:tcW w:w="4980" w:type="dxa"/>
                  <w:gridSpan w:val="3"/>
                  <w:tcBorders>
                    <w:top w:val="single" w:sz="8" w:space="0" w:color="auto"/>
                    <w:left w:val="single" w:sz="4" w:space="0" w:color="7F7F7F"/>
                    <w:bottom w:val="single" w:sz="4" w:space="0" w:color="auto"/>
                    <w:right w:val="nil"/>
                  </w:tcBorders>
                  <w:shd w:val="clear" w:color="000000" w:fill="FFCC99"/>
                  <w:vAlign w:val="center"/>
                  <w:hideMark/>
                </w:tcPr>
                <w:p w:rsidR="0054409B" w:rsidRPr="0054409B" w:rsidRDefault="0054409B" w:rsidP="0054409B">
                  <w:pPr>
                    <w:spacing w:after="0" w:line="240" w:lineRule="auto"/>
                    <w:jc w:val="center"/>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CONTRIBUȚIA PUBLICĂ NERAMBURSABILĂ/ MĂSURĂ (FEADR + BUGET NAȚIONAL)</w:t>
                  </w:r>
                  <w:r w:rsidRPr="0054409B">
                    <w:rPr>
                      <w:rFonts w:ascii="Trebuchet MS" w:eastAsia="Times New Roman" w:hAnsi="Trebuchet MS" w:cs="Calibri"/>
                      <w:b/>
                      <w:bCs/>
                      <w:color w:val="3F3F76"/>
                      <w:lang w:val="en-US"/>
                    </w:rPr>
                    <w:br/>
                    <w:t>EURO</w:t>
                  </w:r>
                </w:p>
              </w:tc>
              <w:tc>
                <w:tcPr>
                  <w:tcW w:w="3154" w:type="dxa"/>
                  <w:vMerge w:val="restart"/>
                  <w:tcBorders>
                    <w:top w:val="single" w:sz="8" w:space="0" w:color="auto"/>
                    <w:left w:val="single" w:sz="4" w:space="0" w:color="auto"/>
                    <w:bottom w:val="single" w:sz="8" w:space="0" w:color="000000"/>
                    <w:right w:val="single" w:sz="4" w:space="0" w:color="auto"/>
                  </w:tcBorders>
                  <w:shd w:val="clear" w:color="000000" w:fill="FFCC99"/>
                  <w:vAlign w:val="center"/>
                  <w:hideMark/>
                </w:tcPr>
                <w:p w:rsidR="0054409B" w:rsidRPr="0054409B" w:rsidRDefault="0054409B" w:rsidP="0054409B">
                  <w:pPr>
                    <w:spacing w:after="0" w:line="240" w:lineRule="auto"/>
                    <w:jc w:val="center"/>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CONTRIBUȚIA PUBLICĂ NERAMBURSABILĂ/PRIORITATE (FEADR + BUGET NAȚIONAL) EURO</w:t>
                  </w:r>
                </w:p>
              </w:tc>
              <w:tc>
                <w:tcPr>
                  <w:tcW w:w="1840" w:type="dxa"/>
                  <w:vMerge w:val="restart"/>
                  <w:tcBorders>
                    <w:top w:val="single" w:sz="8" w:space="0" w:color="auto"/>
                    <w:left w:val="nil"/>
                    <w:bottom w:val="single" w:sz="8" w:space="0" w:color="000000"/>
                    <w:right w:val="single" w:sz="8" w:space="0" w:color="auto"/>
                  </w:tcBorders>
                  <w:shd w:val="clear" w:color="000000" w:fill="FFCC99"/>
                  <w:vAlign w:val="center"/>
                  <w:hideMark/>
                </w:tcPr>
                <w:p w:rsidR="0054409B" w:rsidRPr="0054409B" w:rsidRDefault="0054409B" w:rsidP="0054409B">
                  <w:pPr>
                    <w:spacing w:after="0" w:line="240" w:lineRule="auto"/>
                    <w:jc w:val="center"/>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VALOARE PROCENTUALĂ</w:t>
                  </w:r>
                  <w:r w:rsidRPr="0054409B">
                    <w:rPr>
                      <w:rFonts w:ascii="Trebuchet MS" w:eastAsia="Times New Roman" w:hAnsi="Trebuchet MS" w:cs="Calibri"/>
                      <w:b/>
                      <w:bCs/>
                      <w:color w:val="3F3F76"/>
                      <w:vertAlign w:val="superscript"/>
                      <w:lang w:val="en-US"/>
                    </w:rPr>
                    <w:t>2</w:t>
                  </w:r>
                  <w:r w:rsidRPr="0054409B">
                    <w:rPr>
                      <w:rFonts w:ascii="Trebuchet MS" w:eastAsia="Times New Roman" w:hAnsi="Trebuchet MS" w:cs="Calibri"/>
                      <w:b/>
                      <w:bCs/>
                      <w:color w:val="3F3F76"/>
                      <w:lang w:val="en-US"/>
                    </w:rPr>
                    <w:t xml:space="preserve"> (%)</w:t>
                  </w:r>
                </w:p>
              </w:tc>
            </w:tr>
            <w:tr w:rsidR="0054409B" w:rsidRPr="0054409B" w:rsidTr="0054409B">
              <w:trPr>
                <w:trHeight w:val="1335"/>
              </w:trPr>
              <w:tc>
                <w:tcPr>
                  <w:tcW w:w="1680" w:type="dxa"/>
                  <w:vMerge/>
                  <w:tcBorders>
                    <w:top w:val="single" w:sz="8" w:space="0" w:color="auto"/>
                    <w:left w:val="single" w:sz="8" w:space="0" w:color="auto"/>
                    <w:bottom w:val="single" w:sz="8" w:space="0" w:color="000000"/>
                    <w:right w:val="single" w:sz="4" w:space="0" w:color="auto"/>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c>
                <w:tcPr>
                  <w:tcW w:w="1740" w:type="dxa"/>
                  <w:vMerge/>
                  <w:tcBorders>
                    <w:top w:val="single" w:sz="8" w:space="0" w:color="auto"/>
                    <w:left w:val="single" w:sz="4" w:space="0" w:color="auto"/>
                    <w:bottom w:val="single" w:sz="8" w:space="0" w:color="000000"/>
                    <w:right w:val="single" w:sz="4" w:space="0" w:color="auto"/>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c>
                <w:tcPr>
                  <w:tcW w:w="1840" w:type="dxa"/>
                  <w:vMerge/>
                  <w:tcBorders>
                    <w:top w:val="single" w:sz="8" w:space="0" w:color="auto"/>
                    <w:left w:val="single" w:sz="4" w:space="0" w:color="auto"/>
                    <w:bottom w:val="single" w:sz="8" w:space="0" w:color="000000"/>
                    <w:right w:val="single" w:sz="4" w:space="0" w:color="auto"/>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c>
                <w:tcPr>
                  <w:tcW w:w="1860" w:type="dxa"/>
                  <w:vMerge/>
                  <w:tcBorders>
                    <w:top w:val="single" w:sz="8" w:space="0" w:color="auto"/>
                    <w:left w:val="single" w:sz="4" w:space="0" w:color="auto"/>
                    <w:bottom w:val="single" w:sz="8" w:space="0" w:color="000000"/>
                    <w:right w:val="nil"/>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c>
                <w:tcPr>
                  <w:tcW w:w="1520" w:type="dxa"/>
                  <w:tcBorders>
                    <w:top w:val="nil"/>
                    <w:left w:val="single" w:sz="4" w:space="0" w:color="auto"/>
                    <w:bottom w:val="single" w:sz="8" w:space="0" w:color="auto"/>
                    <w:right w:val="single" w:sz="4" w:space="0" w:color="auto"/>
                  </w:tcBorders>
                  <w:shd w:val="clear" w:color="000000" w:fill="FFCC99"/>
                  <w:vAlign w:val="center"/>
                  <w:hideMark/>
                </w:tcPr>
                <w:p w:rsidR="0054409B" w:rsidRPr="0054409B" w:rsidRDefault="0054409B" w:rsidP="0054409B">
                  <w:pPr>
                    <w:spacing w:after="0" w:line="240" w:lineRule="auto"/>
                    <w:jc w:val="center"/>
                    <w:rPr>
                      <w:rFonts w:ascii="Trebuchet MS" w:eastAsia="Times New Roman" w:hAnsi="Trebuchet MS" w:cs="Calibri"/>
                      <w:b/>
                      <w:bCs/>
                      <w:color w:val="FF0000"/>
                      <w:lang w:val="en-US"/>
                    </w:rPr>
                  </w:pPr>
                  <w:proofErr w:type="spellStart"/>
                  <w:r w:rsidRPr="0054409B">
                    <w:rPr>
                      <w:rFonts w:ascii="Trebuchet MS" w:eastAsia="Times New Roman" w:hAnsi="Trebuchet MS" w:cs="Calibri"/>
                      <w:b/>
                      <w:bCs/>
                      <w:color w:val="FF0000"/>
                      <w:lang w:val="en-US"/>
                    </w:rPr>
                    <w:t>Alocarea</w:t>
                  </w:r>
                  <w:proofErr w:type="spellEnd"/>
                  <w:r w:rsidRPr="0054409B">
                    <w:rPr>
                      <w:rFonts w:ascii="Trebuchet MS" w:eastAsia="Times New Roman" w:hAnsi="Trebuchet MS" w:cs="Calibri"/>
                      <w:b/>
                      <w:bCs/>
                      <w:color w:val="FF0000"/>
                      <w:lang w:val="en-US"/>
                    </w:rPr>
                    <w:t xml:space="preserve"> </w:t>
                  </w:r>
                  <w:proofErr w:type="spellStart"/>
                  <w:r w:rsidRPr="0054409B">
                    <w:rPr>
                      <w:rFonts w:ascii="Trebuchet MS" w:eastAsia="Times New Roman" w:hAnsi="Trebuchet MS" w:cs="Calibri"/>
                      <w:b/>
                      <w:bCs/>
                      <w:color w:val="FF0000"/>
                      <w:lang w:val="en-US"/>
                    </w:rPr>
                    <w:t>publică</w:t>
                  </w:r>
                  <w:proofErr w:type="spellEnd"/>
                  <w:r w:rsidRPr="0054409B">
                    <w:rPr>
                      <w:rFonts w:ascii="Trebuchet MS" w:eastAsia="Times New Roman" w:hAnsi="Trebuchet MS" w:cs="Calibri"/>
                      <w:b/>
                      <w:bCs/>
                      <w:color w:val="FF0000"/>
                      <w:lang w:val="en-US"/>
                    </w:rPr>
                    <w:t xml:space="preserve"> ACTUALĂ</w:t>
                  </w:r>
                  <w:r w:rsidRPr="0054409B">
                    <w:rPr>
                      <w:rFonts w:ascii="Calibri" w:eastAsia="Times New Roman" w:hAnsi="Calibri" w:cs="Calibri"/>
                      <w:b/>
                      <w:bCs/>
                      <w:color w:val="FF0000"/>
                      <w:lang w:val="en-US"/>
                    </w:rPr>
                    <w:t>¹</w:t>
                  </w:r>
                </w:p>
              </w:tc>
              <w:tc>
                <w:tcPr>
                  <w:tcW w:w="1620" w:type="dxa"/>
                  <w:tcBorders>
                    <w:top w:val="nil"/>
                    <w:left w:val="nil"/>
                    <w:bottom w:val="single" w:sz="8" w:space="0" w:color="auto"/>
                    <w:right w:val="single" w:sz="4" w:space="0" w:color="auto"/>
                  </w:tcBorders>
                  <w:shd w:val="clear" w:color="000000" w:fill="FFCC99"/>
                  <w:vAlign w:val="center"/>
                  <w:hideMark/>
                </w:tcPr>
                <w:p w:rsidR="0054409B" w:rsidRPr="0054409B" w:rsidRDefault="0054409B" w:rsidP="0054409B">
                  <w:pPr>
                    <w:spacing w:after="0" w:line="240" w:lineRule="auto"/>
                    <w:jc w:val="center"/>
                    <w:rPr>
                      <w:rFonts w:ascii="Trebuchet MS" w:eastAsia="Times New Roman" w:hAnsi="Trebuchet MS" w:cs="Calibri"/>
                      <w:b/>
                      <w:bCs/>
                      <w:color w:val="FF0000"/>
                      <w:lang w:val="en-US"/>
                    </w:rPr>
                  </w:pPr>
                  <w:proofErr w:type="spellStart"/>
                  <w:r w:rsidRPr="0054409B">
                    <w:rPr>
                      <w:rFonts w:ascii="Trebuchet MS" w:eastAsia="Times New Roman" w:hAnsi="Trebuchet MS" w:cs="Calibri"/>
                      <w:b/>
                      <w:bCs/>
                      <w:color w:val="FF0000"/>
                      <w:lang w:val="en-US"/>
                    </w:rPr>
                    <w:t>Alocarea</w:t>
                  </w:r>
                  <w:proofErr w:type="spellEnd"/>
                  <w:r w:rsidRPr="0054409B">
                    <w:rPr>
                      <w:rFonts w:ascii="Trebuchet MS" w:eastAsia="Times New Roman" w:hAnsi="Trebuchet MS" w:cs="Calibri"/>
                      <w:b/>
                      <w:bCs/>
                      <w:color w:val="FF0000"/>
                      <w:lang w:val="en-US"/>
                    </w:rPr>
                    <w:t xml:space="preserve"> </w:t>
                  </w:r>
                  <w:proofErr w:type="spellStart"/>
                  <w:r w:rsidRPr="0054409B">
                    <w:rPr>
                      <w:rFonts w:ascii="Trebuchet MS" w:eastAsia="Times New Roman" w:hAnsi="Trebuchet MS" w:cs="Calibri"/>
                      <w:b/>
                      <w:bCs/>
                      <w:color w:val="FF0000"/>
                      <w:lang w:val="en-US"/>
                    </w:rPr>
                    <w:t>publică</w:t>
                  </w:r>
                  <w:proofErr w:type="spellEnd"/>
                  <w:r w:rsidRPr="0054409B">
                    <w:rPr>
                      <w:rFonts w:ascii="Trebuchet MS" w:eastAsia="Times New Roman" w:hAnsi="Trebuchet MS" w:cs="Calibri"/>
                      <w:b/>
                      <w:bCs/>
                      <w:color w:val="FF0000"/>
                      <w:lang w:val="en-US"/>
                    </w:rPr>
                    <w:t xml:space="preserve"> TRANZIȚIE - FEADR </w:t>
                  </w:r>
                </w:p>
              </w:tc>
              <w:tc>
                <w:tcPr>
                  <w:tcW w:w="1840" w:type="dxa"/>
                  <w:tcBorders>
                    <w:top w:val="nil"/>
                    <w:left w:val="nil"/>
                    <w:bottom w:val="single" w:sz="8" w:space="0" w:color="auto"/>
                    <w:right w:val="nil"/>
                  </w:tcBorders>
                  <w:shd w:val="clear" w:color="000000" w:fill="FFCC99"/>
                  <w:vAlign w:val="center"/>
                  <w:hideMark/>
                </w:tcPr>
                <w:p w:rsidR="0054409B" w:rsidRPr="0054409B" w:rsidRDefault="0054409B" w:rsidP="0054409B">
                  <w:pPr>
                    <w:spacing w:after="0" w:line="240" w:lineRule="auto"/>
                    <w:jc w:val="center"/>
                    <w:rPr>
                      <w:rFonts w:ascii="Trebuchet MS" w:eastAsia="Times New Roman" w:hAnsi="Trebuchet MS" w:cs="Calibri"/>
                      <w:b/>
                      <w:bCs/>
                      <w:color w:val="FF0000"/>
                      <w:lang w:val="en-US"/>
                    </w:rPr>
                  </w:pPr>
                  <w:r w:rsidRPr="0054409B">
                    <w:rPr>
                      <w:rFonts w:ascii="Trebuchet MS" w:eastAsia="Times New Roman" w:hAnsi="Trebuchet MS" w:cs="Calibri"/>
                      <w:b/>
                      <w:bCs/>
                      <w:color w:val="FF0000"/>
                      <w:lang w:val="en-US"/>
                    </w:rPr>
                    <w:t>TOTAL</w:t>
                  </w:r>
                  <w:r w:rsidRPr="0054409B">
                    <w:rPr>
                      <w:rFonts w:ascii="Trebuchet MS" w:eastAsia="Times New Roman" w:hAnsi="Trebuchet MS" w:cs="Calibri"/>
                      <w:b/>
                      <w:bCs/>
                      <w:color w:val="FF0000"/>
                      <w:lang w:val="en-US"/>
                    </w:rPr>
                    <w:br/>
                    <w:t xml:space="preserve">ALOCARE FEADR </w:t>
                  </w:r>
                </w:p>
              </w:tc>
              <w:tc>
                <w:tcPr>
                  <w:tcW w:w="3154" w:type="dxa"/>
                  <w:vMerge/>
                  <w:tcBorders>
                    <w:top w:val="single" w:sz="8" w:space="0" w:color="auto"/>
                    <w:left w:val="single" w:sz="4" w:space="0" w:color="auto"/>
                    <w:bottom w:val="single" w:sz="8" w:space="0" w:color="000000"/>
                    <w:right w:val="single" w:sz="4" w:space="0" w:color="auto"/>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c>
                <w:tcPr>
                  <w:tcW w:w="1840" w:type="dxa"/>
                  <w:vMerge/>
                  <w:tcBorders>
                    <w:top w:val="single" w:sz="8" w:space="0" w:color="auto"/>
                    <w:left w:val="nil"/>
                    <w:bottom w:val="single" w:sz="8" w:space="0" w:color="000000"/>
                    <w:right w:val="single" w:sz="8" w:space="0" w:color="auto"/>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r>
            <w:tr w:rsidR="0054409B" w:rsidRPr="0054409B" w:rsidTr="0054409B">
              <w:trPr>
                <w:trHeight w:val="330"/>
              </w:trPr>
              <w:tc>
                <w:tcPr>
                  <w:tcW w:w="1680" w:type="dxa"/>
                  <w:vMerge w:val="restart"/>
                  <w:tcBorders>
                    <w:top w:val="nil"/>
                    <w:left w:val="single" w:sz="8" w:space="0" w:color="auto"/>
                    <w:bottom w:val="single" w:sz="4" w:space="0" w:color="auto"/>
                    <w:right w:val="single" w:sz="4" w:space="0" w:color="auto"/>
                  </w:tcBorders>
                  <w:shd w:val="clear" w:color="000000" w:fill="FFCC99"/>
                  <w:vAlign w:val="center"/>
                  <w:hideMark/>
                </w:tcPr>
                <w:p w:rsidR="0054409B" w:rsidRPr="0054409B" w:rsidRDefault="0054409B" w:rsidP="0054409B">
                  <w:pPr>
                    <w:spacing w:after="0" w:line="240" w:lineRule="auto"/>
                    <w:jc w:val="center"/>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19.2</w:t>
                  </w:r>
                </w:p>
              </w:tc>
              <w:tc>
                <w:tcPr>
                  <w:tcW w:w="1740" w:type="dxa"/>
                  <w:vMerge w:val="restart"/>
                  <w:tcBorders>
                    <w:top w:val="nil"/>
                    <w:left w:val="single" w:sz="4" w:space="0" w:color="auto"/>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center"/>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1</w:t>
                  </w:r>
                </w:p>
              </w:tc>
              <w:tc>
                <w:tcPr>
                  <w:tcW w:w="184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 </w:t>
                  </w:r>
                </w:p>
              </w:tc>
              <w:tc>
                <w:tcPr>
                  <w:tcW w:w="186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 </w:t>
                  </w:r>
                </w:p>
              </w:tc>
              <w:tc>
                <w:tcPr>
                  <w:tcW w:w="152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 </w:t>
                  </w:r>
                </w:p>
              </w:tc>
              <w:tc>
                <w:tcPr>
                  <w:tcW w:w="162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 </w:t>
                  </w:r>
                </w:p>
              </w:tc>
              <w:tc>
                <w:tcPr>
                  <w:tcW w:w="184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 </w:t>
                  </w:r>
                </w:p>
              </w:tc>
              <w:tc>
                <w:tcPr>
                  <w:tcW w:w="3154" w:type="dxa"/>
                  <w:vMerge w:val="restart"/>
                  <w:tcBorders>
                    <w:top w:val="nil"/>
                    <w:left w:val="single" w:sz="4" w:space="0" w:color="auto"/>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center"/>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0.00</w:t>
                  </w:r>
                </w:p>
              </w:tc>
              <w:tc>
                <w:tcPr>
                  <w:tcW w:w="1840" w:type="dxa"/>
                  <w:vMerge w:val="restart"/>
                  <w:tcBorders>
                    <w:top w:val="nil"/>
                    <w:left w:val="single" w:sz="4" w:space="0" w:color="auto"/>
                    <w:bottom w:val="single" w:sz="4" w:space="0" w:color="auto"/>
                    <w:right w:val="single" w:sz="8" w:space="0" w:color="auto"/>
                  </w:tcBorders>
                  <w:shd w:val="clear" w:color="000000" w:fill="FFFFFF"/>
                  <w:vAlign w:val="bottom"/>
                  <w:hideMark/>
                </w:tcPr>
                <w:p w:rsidR="0054409B" w:rsidRPr="0054409B" w:rsidRDefault="0054409B" w:rsidP="0054409B">
                  <w:pPr>
                    <w:spacing w:after="0" w:line="240" w:lineRule="auto"/>
                    <w:jc w:val="center"/>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0.00%</w:t>
                  </w:r>
                </w:p>
              </w:tc>
            </w:tr>
            <w:tr w:rsidR="0054409B" w:rsidRPr="0054409B" w:rsidTr="0054409B">
              <w:trPr>
                <w:trHeight w:val="330"/>
              </w:trPr>
              <w:tc>
                <w:tcPr>
                  <w:tcW w:w="1680" w:type="dxa"/>
                  <w:vMerge/>
                  <w:tcBorders>
                    <w:top w:val="nil"/>
                    <w:left w:val="single" w:sz="8" w:space="0" w:color="auto"/>
                    <w:bottom w:val="single" w:sz="4" w:space="0" w:color="auto"/>
                    <w:right w:val="single" w:sz="4" w:space="0" w:color="auto"/>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c>
                <w:tcPr>
                  <w:tcW w:w="1740" w:type="dxa"/>
                  <w:vMerge/>
                  <w:tcBorders>
                    <w:top w:val="nil"/>
                    <w:left w:val="single" w:sz="4" w:space="0" w:color="auto"/>
                    <w:bottom w:val="single" w:sz="4" w:space="0" w:color="auto"/>
                    <w:right w:val="single" w:sz="4" w:space="0" w:color="auto"/>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c>
                <w:tcPr>
                  <w:tcW w:w="1840" w:type="dxa"/>
                  <w:tcBorders>
                    <w:top w:val="nil"/>
                    <w:left w:val="nil"/>
                    <w:bottom w:val="single" w:sz="4" w:space="0" w:color="auto"/>
                    <w:right w:val="single" w:sz="4" w:space="0" w:color="auto"/>
                  </w:tcBorders>
                  <w:shd w:val="clear" w:color="auto" w:fill="auto"/>
                  <w:noWrap/>
                  <w:vAlign w:val="bottom"/>
                  <w:hideMark/>
                </w:tcPr>
                <w:p w:rsidR="0054409B" w:rsidRPr="0054409B" w:rsidRDefault="0054409B" w:rsidP="0054409B">
                  <w:pPr>
                    <w:spacing w:after="0" w:line="240" w:lineRule="auto"/>
                    <w:rPr>
                      <w:rFonts w:ascii="Calibri" w:eastAsia="Times New Roman" w:hAnsi="Calibri" w:cs="Calibri"/>
                      <w:color w:val="000000"/>
                      <w:lang w:val="en-US"/>
                    </w:rPr>
                  </w:pPr>
                  <w:r w:rsidRPr="0054409B">
                    <w:rPr>
                      <w:rFonts w:ascii="Calibri" w:eastAsia="Times New Roman" w:hAnsi="Calibri" w:cs="Calibri"/>
                      <w:color w:val="000000"/>
                      <w:lang w:val="en-US"/>
                    </w:rPr>
                    <w:t> </w:t>
                  </w:r>
                </w:p>
              </w:tc>
              <w:tc>
                <w:tcPr>
                  <w:tcW w:w="186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 </w:t>
                  </w:r>
                </w:p>
              </w:tc>
              <w:tc>
                <w:tcPr>
                  <w:tcW w:w="152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 </w:t>
                  </w:r>
                </w:p>
              </w:tc>
              <w:tc>
                <w:tcPr>
                  <w:tcW w:w="162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 </w:t>
                  </w:r>
                </w:p>
              </w:tc>
              <w:tc>
                <w:tcPr>
                  <w:tcW w:w="184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 </w:t>
                  </w:r>
                </w:p>
              </w:tc>
              <w:tc>
                <w:tcPr>
                  <w:tcW w:w="3154" w:type="dxa"/>
                  <w:vMerge/>
                  <w:tcBorders>
                    <w:top w:val="nil"/>
                    <w:left w:val="single" w:sz="4" w:space="0" w:color="auto"/>
                    <w:bottom w:val="single" w:sz="4" w:space="0" w:color="auto"/>
                    <w:right w:val="single" w:sz="4" w:space="0" w:color="auto"/>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c>
                <w:tcPr>
                  <w:tcW w:w="1840" w:type="dxa"/>
                  <w:vMerge/>
                  <w:tcBorders>
                    <w:top w:val="nil"/>
                    <w:left w:val="single" w:sz="4" w:space="0" w:color="auto"/>
                    <w:bottom w:val="single" w:sz="4" w:space="0" w:color="auto"/>
                    <w:right w:val="single" w:sz="8" w:space="0" w:color="auto"/>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r>
            <w:tr w:rsidR="0054409B" w:rsidRPr="0054409B" w:rsidTr="0054409B">
              <w:trPr>
                <w:trHeight w:val="1320"/>
              </w:trPr>
              <w:tc>
                <w:tcPr>
                  <w:tcW w:w="1680" w:type="dxa"/>
                  <w:vMerge/>
                  <w:tcBorders>
                    <w:top w:val="nil"/>
                    <w:left w:val="single" w:sz="8" w:space="0" w:color="auto"/>
                    <w:bottom w:val="single" w:sz="4" w:space="0" w:color="auto"/>
                    <w:right w:val="single" w:sz="4" w:space="0" w:color="auto"/>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c>
                <w:tcPr>
                  <w:tcW w:w="1740" w:type="dxa"/>
                  <w:vMerge w:val="restart"/>
                  <w:tcBorders>
                    <w:top w:val="nil"/>
                    <w:left w:val="single" w:sz="4" w:space="0" w:color="auto"/>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center"/>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2</w:t>
                  </w:r>
                </w:p>
              </w:tc>
              <w:tc>
                <w:tcPr>
                  <w:tcW w:w="184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M1/2A</w:t>
                  </w:r>
                </w:p>
              </w:tc>
              <w:tc>
                <w:tcPr>
                  <w:tcW w:w="186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90% (</w:t>
                  </w:r>
                  <w:proofErr w:type="spellStart"/>
                  <w:r w:rsidRPr="0054409B">
                    <w:rPr>
                      <w:rFonts w:ascii="Trebuchet MS" w:eastAsia="Times New Roman" w:hAnsi="Trebuchet MS" w:cs="Calibri"/>
                      <w:b/>
                      <w:bCs/>
                      <w:color w:val="3F3F76"/>
                      <w:lang w:val="en-US"/>
                    </w:rPr>
                    <w:t>ferme</w:t>
                  </w:r>
                  <w:proofErr w:type="spellEnd"/>
                  <w:r w:rsidRPr="0054409B">
                    <w:rPr>
                      <w:rFonts w:ascii="Trebuchet MS" w:eastAsia="Times New Roman" w:hAnsi="Trebuchet MS" w:cs="Calibri"/>
                      <w:b/>
                      <w:bCs/>
                      <w:color w:val="3F3F76"/>
                      <w:lang w:val="en-US"/>
                    </w:rPr>
                    <w:t xml:space="preserve"> </w:t>
                  </w:r>
                  <w:proofErr w:type="spellStart"/>
                  <w:r w:rsidRPr="0054409B">
                    <w:rPr>
                      <w:rFonts w:ascii="Trebuchet MS" w:eastAsia="Times New Roman" w:hAnsi="Trebuchet MS" w:cs="Calibri"/>
                      <w:b/>
                      <w:bCs/>
                      <w:color w:val="3F3F76"/>
                      <w:lang w:val="en-US"/>
                    </w:rPr>
                    <w:t>mici</w:t>
                  </w:r>
                  <w:proofErr w:type="spellEnd"/>
                  <w:r w:rsidRPr="0054409B">
                    <w:rPr>
                      <w:rFonts w:ascii="Trebuchet MS" w:eastAsia="Times New Roman" w:hAnsi="Trebuchet MS" w:cs="Calibri"/>
                      <w:b/>
                      <w:bCs/>
                      <w:color w:val="3F3F76"/>
                      <w:lang w:val="en-US"/>
                    </w:rPr>
                    <w:t>/</w:t>
                  </w:r>
                  <w:proofErr w:type="spellStart"/>
                  <w:r w:rsidRPr="0054409B">
                    <w:rPr>
                      <w:rFonts w:ascii="Trebuchet MS" w:eastAsia="Times New Roman" w:hAnsi="Trebuchet MS" w:cs="Calibri"/>
                      <w:b/>
                      <w:bCs/>
                      <w:color w:val="3F3F76"/>
                      <w:lang w:val="en-US"/>
                    </w:rPr>
                    <w:t>ferme</w:t>
                  </w:r>
                  <w:proofErr w:type="spellEnd"/>
                  <w:r w:rsidRPr="0054409B">
                    <w:rPr>
                      <w:rFonts w:ascii="Trebuchet MS" w:eastAsia="Times New Roman" w:hAnsi="Trebuchet MS" w:cs="Calibri"/>
                      <w:b/>
                      <w:bCs/>
                      <w:color w:val="3F3F76"/>
                      <w:lang w:val="en-US"/>
                    </w:rPr>
                    <w:t xml:space="preserve"> </w:t>
                  </w:r>
                  <w:proofErr w:type="spellStart"/>
                  <w:r w:rsidRPr="0054409B">
                    <w:rPr>
                      <w:rFonts w:ascii="Trebuchet MS" w:eastAsia="Times New Roman" w:hAnsi="Trebuchet MS" w:cs="Calibri"/>
                      <w:b/>
                      <w:bCs/>
                      <w:color w:val="3F3F76"/>
                      <w:lang w:val="en-US"/>
                    </w:rPr>
                    <w:t>medii</w:t>
                  </w:r>
                  <w:proofErr w:type="spellEnd"/>
                  <w:r w:rsidRPr="0054409B">
                    <w:rPr>
                      <w:rFonts w:ascii="Trebuchet MS" w:eastAsia="Times New Roman" w:hAnsi="Trebuchet MS" w:cs="Calibri"/>
                      <w:b/>
                      <w:bCs/>
                      <w:color w:val="3F3F76"/>
                      <w:lang w:val="en-US"/>
                    </w:rPr>
                    <w:t>) 70% (</w:t>
                  </w:r>
                  <w:proofErr w:type="spellStart"/>
                  <w:r w:rsidRPr="0054409B">
                    <w:rPr>
                      <w:rFonts w:ascii="Trebuchet MS" w:eastAsia="Times New Roman" w:hAnsi="Trebuchet MS" w:cs="Calibri"/>
                      <w:b/>
                      <w:bCs/>
                      <w:color w:val="3F3F76"/>
                      <w:lang w:val="en-US"/>
                    </w:rPr>
                    <w:t>ferme</w:t>
                  </w:r>
                  <w:proofErr w:type="spellEnd"/>
                  <w:r w:rsidRPr="0054409B">
                    <w:rPr>
                      <w:rFonts w:ascii="Trebuchet MS" w:eastAsia="Times New Roman" w:hAnsi="Trebuchet MS" w:cs="Calibri"/>
                      <w:b/>
                      <w:bCs/>
                      <w:color w:val="3F3F76"/>
                      <w:lang w:val="en-US"/>
                    </w:rPr>
                    <w:t xml:space="preserve"> </w:t>
                  </w:r>
                  <w:proofErr w:type="spellStart"/>
                  <w:r w:rsidRPr="0054409B">
                    <w:rPr>
                      <w:rFonts w:ascii="Trebuchet MS" w:eastAsia="Times New Roman" w:hAnsi="Trebuchet MS" w:cs="Calibri"/>
                      <w:b/>
                      <w:bCs/>
                      <w:color w:val="3F3F76"/>
                      <w:lang w:val="en-US"/>
                    </w:rPr>
                    <w:t>mari</w:t>
                  </w:r>
                  <w:proofErr w:type="spellEnd"/>
                  <w:r w:rsidRPr="0054409B">
                    <w:rPr>
                      <w:rFonts w:ascii="Trebuchet MS" w:eastAsia="Times New Roman" w:hAnsi="Trebuchet MS" w:cs="Calibri"/>
                      <w:b/>
                      <w:bCs/>
                      <w:color w:val="3F3F76"/>
                      <w:lang w:val="en-US"/>
                    </w:rPr>
                    <w:t>)</w:t>
                  </w:r>
                </w:p>
              </w:tc>
              <w:tc>
                <w:tcPr>
                  <w:tcW w:w="152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698,186.44</w:t>
                  </w:r>
                </w:p>
              </w:tc>
              <w:tc>
                <w:tcPr>
                  <w:tcW w:w="162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0.00</w:t>
                  </w:r>
                </w:p>
              </w:tc>
              <w:tc>
                <w:tcPr>
                  <w:tcW w:w="184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698,186.44</w:t>
                  </w:r>
                </w:p>
              </w:tc>
              <w:tc>
                <w:tcPr>
                  <w:tcW w:w="3154" w:type="dxa"/>
                  <w:vMerge w:val="restart"/>
                  <w:tcBorders>
                    <w:top w:val="nil"/>
                    <w:left w:val="single" w:sz="4" w:space="0" w:color="auto"/>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center"/>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778,186.44</w:t>
                  </w:r>
                </w:p>
              </w:tc>
              <w:tc>
                <w:tcPr>
                  <w:tcW w:w="1840" w:type="dxa"/>
                  <w:vMerge w:val="restart"/>
                  <w:tcBorders>
                    <w:top w:val="nil"/>
                    <w:left w:val="single" w:sz="4" w:space="0" w:color="auto"/>
                    <w:bottom w:val="single" w:sz="4" w:space="0" w:color="auto"/>
                    <w:right w:val="single" w:sz="8" w:space="0" w:color="auto"/>
                  </w:tcBorders>
                  <w:shd w:val="clear" w:color="000000" w:fill="FFFFFF"/>
                  <w:vAlign w:val="bottom"/>
                  <w:hideMark/>
                </w:tcPr>
                <w:p w:rsidR="0054409B" w:rsidRPr="0054409B" w:rsidRDefault="0054409B" w:rsidP="0054409B">
                  <w:pPr>
                    <w:spacing w:after="0" w:line="240" w:lineRule="auto"/>
                    <w:jc w:val="center"/>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31.02%</w:t>
                  </w:r>
                </w:p>
              </w:tc>
            </w:tr>
            <w:tr w:rsidR="0054409B" w:rsidRPr="0054409B" w:rsidTr="0054409B">
              <w:trPr>
                <w:trHeight w:val="330"/>
              </w:trPr>
              <w:tc>
                <w:tcPr>
                  <w:tcW w:w="1680" w:type="dxa"/>
                  <w:vMerge/>
                  <w:tcBorders>
                    <w:top w:val="nil"/>
                    <w:left w:val="single" w:sz="8" w:space="0" w:color="auto"/>
                    <w:bottom w:val="single" w:sz="4" w:space="0" w:color="auto"/>
                    <w:right w:val="single" w:sz="4" w:space="0" w:color="auto"/>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c>
                <w:tcPr>
                  <w:tcW w:w="1740" w:type="dxa"/>
                  <w:vMerge/>
                  <w:tcBorders>
                    <w:top w:val="nil"/>
                    <w:left w:val="single" w:sz="4" w:space="0" w:color="auto"/>
                    <w:bottom w:val="single" w:sz="4" w:space="0" w:color="auto"/>
                    <w:right w:val="single" w:sz="4" w:space="0" w:color="auto"/>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c>
                <w:tcPr>
                  <w:tcW w:w="184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M2/2B</w:t>
                  </w:r>
                </w:p>
              </w:tc>
              <w:tc>
                <w:tcPr>
                  <w:tcW w:w="186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100%</w:t>
                  </w:r>
                </w:p>
              </w:tc>
              <w:tc>
                <w:tcPr>
                  <w:tcW w:w="152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80,000.00</w:t>
                  </w:r>
                </w:p>
              </w:tc>
              <w:tc>
                <w:tcPr>
                  <w:tcW w:w="162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0.00</w:t>
                  </w:r>
                </w:p>
              </w:tc>
              <w:tc>
                <w:tcPr>
                  <w:tcW w:w="184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80,000.00</w:t>
                  </w:r>
                </w:p>
              </w:tc>
              <w:tc>
                <w:tcPr>
                  <w:tcW w:w="3154" w:type="dxa"/>
                  <w:vMerge/>
                  <w:tcBorders>
                    <w:top w:val="nil"/>
                    <w:left w:val="single" w:sz="4" w:space="0" w:color="auto"/>
                    <w:bottom w:val="single" w:sz="4" w:space="0" w:color="auto"/>
                    <w:right w:val="single" w:sz="4" w:space="0" w:color="auto"/>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c>
                <w:tcPr>
                  <w:tcW w:w="1840" w:type="dxa"/>
                  <w:vMerge/>
                  <w:tcBorders>
                    <w:top w:val="nil"/>
                    <w:left w:val="single" w:sz="4" w:space="0" w:color="auto"/>
                    <w:bottom w:val="single" w:sz="4" w:space="0" w:color="auto"/>
                    <w:right w:val="single" w:sz="8" w:space="0" w:color="auto"/>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r>
            <w:tr w:rsidR="0054409B" w:rsidRPr="0054409B" w:rsidTr="0054409B">
              <w:trPr>
                <w:trHeight w:val="330"/>
              </w:trPr>
              <w:tc>
                <w:tcPr>
                  <w:tcW w:w="1680" w:type="dxa"/>
                  <w:vMerge/>
                  <w:tcBorders>
                    <w:top w:val="nil"/>
                    <w:left w:val="single" w:sz="8" w:space="0" w:color="auto"/>
                    <w:bottom w:val="single" w:sz="4" w:space="0" w:color="auto"/>
                    <w:right w:val="single" w:sz="4" w:space="0" w:color="auto"/>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c>
                <w:tcPr>
                  <w:tcW w:w="1740" w:type="dxa"/>
                  <w:vMerge w:val="restart"/>
                  <w:tcBorders>
                    <w:top w:val="nil"/>
                    <w:left w:val="single" w:sz="4" w:space="0" w:color="auto"/>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center"/>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3</w:t>
                  </w:r>
                </w:p>
              </w:tc>
              <w:tc>
                <w:tcPr>
                  <w:tcW w:w="184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 </w:t>
                  </w:r>
                </w:p>
              </w:tc>
              <w:tc>
                <w:tcPr>
                  <w:tcW w:w="186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 </w:t>
                  </w:r>
                </w:p>
              </w:tc>
              <w:tc>
                <w:tcPr>
                  <w:tcW w:w="152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 </w:t>
                  </w:r>
                </w:p>
              </w:tc>
              <w:tc>
                <w:tcPr>
                  <w:tcW w:w="162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 </w:t>
                  </w:r>
                </w:p>
              </w:tc>
              <w:tc>
                <w:tcPr>
                  <w:tcW w:w="184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 </w:t>
                  </w:r>
                </w:p>
              </w:tc>
              <w:tc>
                <w:tcPr>
                  <w:tcW w:w="3154" w:type="dxa"/>
                  <w:vMerge w:val="restart"/>
                  <w:tcBorders>
                    <w:top w:val="nil"/>
                    <w:left w:val="single" w:sz="4" w:space="0" w:color="auto"/>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center"/>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0.00</w:t>
                  </w:r>
                </w:p>
              </w:tc>
              <w:tc>
                <w:tcPr>
                  <w:tcW w:w="1840" w:type="dxa"/>
                  <w:vMerge w:val="restart"/>
                  <w:tcBorders>
                    <w:top w:val="nil"/>
                    <w:left w:val="single" w:sz="4" w:space="0" w:color="auto"/>
                    <w:bottom w:val="single" w:sz="4" w:space="0" w:color="auto"/>
                    <w:right w:val="single" w:sz="8" w:space="0" w:color="auto"/>
                  </w:tcBorders>
                  <w:shd w:val="clear" w:color="000000" w:fill="FFFFFF"/>
                  <w:vAlign w:val="bottom"/>
                  <w:hideMark/>
                </w:tcPr>
                <w:p w:rsidR="0054409B" w:rsidRPr="0054409B" w:rsidRDefault="0054409B" w:rsidP="0054409B">
                  <w:pPr>
                    <w:spacing w:after="0" w:line="240" w:lineRule="auto"/>
                    <w:jc w:val="center"/>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0.00%</w:t>
                  </w:r>
                </w:p>
              </w:tc>
            </w:tr>
            <w:tr w:rsidR="0054409B" w:rsidRPr="0054409B" w:rsidTr="0054409B">
              <w:trPr>
                <w:trHeight w:val="330"/>
              </w:trPr>
              <w:tc>
                <w:tcPr>
                  <w:tcW w:w="1680" w:type="dxa"/>
                  <w:vMerge/>
                  <w:tcBorders>
                    <w:top w:val="nil"/>
                    <w:left w:val="single" w:sz="8" w:space="0" w:color="auto"/>
                    <w:bottom w:val="single" w:sz="4" w:space="0" w:color="auto"/>
                    <w:right w:val="single" w:sz="4" w:space="0" w:color="auto"/>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c>
                <w:tcPr>
                  <w:tcW w:w="1740" w:type="dxa"/>
                  <w:vMerge/>
                  <w:tcBorders>
                    <w:top w:val="nil"/>
                    <w:left w:val="single" w:sz="4" w:space="0" w:color="auto"/>
                    <w:bottom w:val="single" w:sz="4" w:space="0" w:color="auto"/>
                    <w:right w:val="single" w:sz="4" w:space="0" w:color="auto"/>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c>
                <w:tcPr>
                  <w:tcW w:w="184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 </w:t>
                  </w:r>
                </w:p>
              </w:tc>
              <w:tc>
                <w:tcPr>
                  <w:tcW w:w="186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 </w:t>
                  </w:r>
                </w:p>
              </w:tc>
              <w:tc>
                <w:tcPr>
                  <w:tcW w:w="152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 </w:t>
                  </w:r>
                </w:p>
              </w:tc>
              <w:tc>
                <w:tcPr>
                  <w:tcW w:w="162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 </w:t>
                  </w:r>
                </w:p>
              </w:tc>
              <w:tc>
                <w:tcPr>
                  <w:tcW w:w="184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 </w:t>
                  </w:r>
                </w:p>
              </w:tc>
              <w:tc>
                <w:tcPr>
                  <w:tcW w:w="3154" w:type="dxa"/>
                  <w:vMerge/>
                  <w:tcBorders>
                    <w:top w:val="nil"/>
                    <w:left w:val="single" w:sz="4" w:space="0" w:color="auto"/>
                    <w:bottom w:val="single" w:sz="4" w:space="0" w:color="auto"/>
                    <w:right w:val="single" w:sz="4" w:space="0" w:color="auto"/>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c>
                <w:tcPr>
                  <w:tcW w:w="1840" w:type="dxa"/>
                  <w:vMerge/>
                  <w:tcBorders>
                    <w:top w:val="nil"/>
                    <w:left w:val="single" w:sz="4" w:space="0" w:color="auto"/>
                    <w:bottom w:val="single" w:sz="4" w:space="0" w:color="auto"/>
                    <w:right w:val="single" w:sz="8" w:space="0" w:color="auto"/>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r>
            <w:tr w:rsidR="0054409B" w:rsidRPr="0054409B" w:rsidTr="0054409B">
              <w:trPr>
                <w:trHeight w:val="330"/>
              </w:trPr>
              <w:tc>
                <w:tcPr>
                  <w:tcW w:w="1680" w:type="dxa"/>
                  <w:vMerge/>
                  <w:tcBorders>
                    <w:top w:val="nil"/>
                    <w:left w:val="single" w:sz="8" w:space="0" w:color="auto"/>
                    <w:bottom w:val="single" w:sz="4" w:space="0" w:color="auto"/>
                    <w:right w:val="single" w:sz="4" w:space="0" w:color="auto"/>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c>
                <w:tcPr>
                  <w:tcW w:w="1740" w:type="dxa"/>
                  <w:vMerge w:val="restart"/>
                  <w:tcBorders>
                    <w:top w:val="nil"/>
                    <w:left w:val="single" w:sz="4" w:space="0" w:color="auto"/>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center"/>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4</w:t>
                  </w:r>
                </w:p>
              </w:tc>
              <w:tc>
                <w:tcPr>
                  <w:tcW w:w="184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 </w:t>
                  </w:r>
                </w:p>
              </w:tc>
              <w:tc>
                <w:tcPr>
                  <w:tcW w:w="186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 </w:t>
                  </w:r>
                </w:p>
              </w:tc>
              <w:tc>
                <w:tcPr>
                  <w:tcW w:w="152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 </w:t>
                  </w:r>
                </w:p>
              </w:tc>
              <w:tc>
                <w:tcPr>
                  <w:tcW w:w="162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 </w:t>
                  </w:r>
                </w:p>
              </w:tc>
              <w:tc>
                <w:tcPr>
                  <w:tcW w:w="184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 </w:t>
                  </w:r>
                </w:p>
              </w:tc>
              <w:tc>
                <w:tcPr>
                  <w:tcW w:w="3154" w:type="dxa"/>
                  <w:vMerge w:val="restart"/>
                  <w:tcBorders>
                    <w:top w:val="nil"/>
                    <w:left w:val="single" w:sz="4" w:space="0" w:color="auto"/>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center"/>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0.00</w:t>
                  </w:r>
                </w:p>
              </w:tc>
              <w:tc>
                <w:tcPr>
                  <w:tcW w:w="1840" w:type="dxa"/>
                  <w:vMerge w:val="restart"/>
                  <w:tcBorders>
                    <w:top w:val="nil"/>
                    <w:left w:val="single" w:sz="4" w:space="0" w:color="auto"/>
                    <w:bottom w:val="single" w:sz="4" w:space="0" w:color="auto"/>
                    <w:right w:val="single" w:sz="8" w:space="0" w:color="auto"/>
                  </w:tcBorders>
                  <w:shd w:val="clear" w:color="000000" w:fill="FFFFFF"/>
                  <w:vAlign w:val="bottom"/>
                  <w:hideMark/>
                </w:tcPr>
                <w:p w:rsidR="0054409B" w:rsidRPr="0054409B" w:rsidRDefault="0054409B" w:rsidP="0054409B">
                  <w:pPr>
                    <w:spacing w:after="0" w:line="240" w:lineRule="auto"/>
                    <w:jc w:val="center"/>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0.00%</w:t>
                  </w:r>
                </w:p>
              </w:tc>
            </w:tr>
            <w:tr w:rsidR="0054409B" w:rsidRPr="0054409B" w:rsidTr="0054409B">
              <w:trPr>
                <w:trHeight w:val="330"/>
              </w:trPr>
              <w:tc>
                <w:tcPr>
                  <w:tcW w:w="1680" w:type="dxa"/>
                  <w:vMerge/>
                  <w:tcBorders>
                    <w:top w:val="nil"/>
                    <w:left w:val="single" w:sz="8" w:space="0" w:color="auto"/>
                    <w:bottom w:val="single" w:sz="4" w:space="0" w:color="auto"/>
                    <w:right w:val="single" w:sz="4" w:space="0" w:color="auto"/>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c>
                <w:tcPr>
                  <w:tcW w:w="1740" w:type="dxa"/>
                  <w:vMerge/>
                  <w:tcBorders>
                    <w:top w:val="nil"/>
                    <w:left w:val="single" w:sz="4" w:space="0" w:color="auto"/>
                    <w:bottom w:val="single" w:sz="4" w:space="0" w:color="auto"/>
                    <w:right w:val="single" w:sz="4" w:space="0" w:color="auto"/>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c>
                <w:tcPr>
                  <w:tcW w:w="184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 </w:t>
                  </w:r>
                </w:p>
              </w:tc>
              <w:tc>
                <w:tcPr>
                  <w:tcW w:w="186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 </w:t>
                  </w:r>
                </w:p>
              </w:tc>
              <w:tc>
                <w:tcPr>
                  <w:tcW w:w="152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 </w:t>
                  </w:r>
                </w:p>
              </w:tc>
              <w:tc>
                <w:tcPr>
                  <w:tcW w:w="162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 </w:t>
                  </w:r>
                </w:p>
              </w:tc>
              <w:tc>
                <w:tcPr>
                  <w:tcW w:w="184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 </w:t>
                  </w:r>
                </w:p>
              </w:tc>
              <w:tc>
                <w:tcPr>
                  <w:tcW w:w="3154" w:type="dxa"/>
                  <w:vMerge/>
                  <w:tcBorders>
                    <w:top w:val="nil"/>
                    <w:left w:val="single" w:sz="4" w:space="0" w:color="auto"/>
                    <w:bottom w:val="single" w:sz="4" w:space="0" w:color="auto"/>
                    <w:right w:val="single" w:sz="4" w:space="0" w:color="auto"/>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c>
                <w:tcPr>
                  <w:tcW w:w="1840" w:type="dxa"/>
                  <w:vMerge/>
                  <w:tcBorders>
                    <w:top w:val="nil"/>
                    <w:left w:val="single" w:sz="4" w:space="0" w:color="auto"/>
                    <w:bottom w:val="single" w:sz="4" w:space="0" w:color="auto"/>
                    <w:right w:val="single" w:sz="8" w:space="0" w:color="auto"/>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r>
            <w:tr w:rsidR="0054409B" w:rsidRPr="0054409B" w:rsidTr="0054409B">
              <w:trPr>
                <w:trHeight w:val="330"/>
              </w:trPr>
              <w:tc>
                <w:tcPr>
                  <w:tcW w:w="1680" w:type="dxa"/>
                  <w:vMerge/>
                  <w:tcBorders>
                    <w:top w:val="nil"/>
                    <w:left w:val="single" w:sz="8" w:space="0" w:color="auto"/>
                    <w:bottom w:val="single" w:sz="4" w:space="0" w:color="auto"/>
                    <w:right w:val="single" w:sz="4" w:space="0" w:color="auto"/>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c>
                <w:tcPr>
                  <w:tcW w:w="1740" w:type="dxa"/>
                  <w:vMerge w:val="restart"/>
                  <w:tcBorders>
                    <w:top w:val="nil"/>
                    <w:left w:val="single" w:sz="4" w:space="0" w:color="auto"/>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center"/>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5</w:t>
                  </w:r>
                </w:p>
              </w:tc>
              <w:tc>
                <w:tcPr>
                  <w:tcW w:w="184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 </w:t>
                  </w:r>
                </w:p>
              </w:tc>
              <w:tc>
                <w:tcPr>
                  <w:tcW w:w="186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 </w:t>
                  </w:r>
                </w:p>
              </w:tc>
              <w:tc>
                <w:tcPr>
                  <w:tcW w:w="152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 </w:t>
                  </w:r>
                </w:p>
              </w:tc>
              <w:tc>
                <w:tcPr>
                  <w:tcW w:w="162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 </w:t>
                  </w:r>
                </w:p>
              </w:tc>
              <w:tc>
                <w:tcPr>
                  <w:tcW w:w="184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 </w:t>
                  </w:r>
                </w:p>
              </w:tc>
              <w:tc>
                <w:tcPr>
                  <w:tcW w:w="3154" w:type="dxa"/>
                  <w:vMerge w:val="restart"/>
                  <w:tcBorders>
                    <w:top w:val="nil"/>
                    <w:left w:val="single" w:sz="4" w:space="0" w:color="auto"/>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center"/>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5,064.78</w:t>
                  </w:r>
                </w:p>
              </w:tc>
              <w:tc>
                <w:tcPr>
                  <w:tcW w:w="1840" w:type="dxa"/>
                  <w:vMerge w:val="restart"/>
                  <w:tcBorders>
                    <w:top w:val="nil"/>
                    <w:left w:val="single" w:sz="4" w:space="0" w:color="auto"/>
                    <w:bottom w:val="single" w:sz="4" w:space="0" w:color="auto"/>
                    <w:right w:val="single" w:sz="8" w:space="0" w:color="auto"/>
                  </w:tcBorders>
                  <w:shd w:val="clear" w:color="000000" w:fill="FFFFFF"/>
                  <w:vAlign w:val="bottom"/>
                  <w:hideMark/>
                </w:tcPr>
                <w:p w:rsidR="0054409B" w:rsidRPr="0054409B" w:rsidRDefault="0054409B" w:rsidP="0054409B">
                  <w:pPr>
                    <w:spacing w:after="0" w:line="240" w:lineRule="auto"/>
                    <w:jc w:val="center"/>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0.20%</w:t>
                  </w:r>
                </w:p>
              </w:tc>
            </w:tr>
            <w:tr w:rsidR="0054409B" w:rsidRPr="0054409B" w:rsidTr="0054409B">
              <w:trPr>
                <w:trHeight w:val="1320"/>
              </w:trPr>
              <w:tc>
                <w:tcPr>
                  <w:tcW w:w="1680" w:type="dxa"/>
                  <w:vMerge/>
                  <w:tcBorders>
                    <w:top w:val="nil"/>
                    <w:left w:val="single" w:sz="8" w:space="0" w:color="auto"/>
                    <w:bottom w:val="single" w:sz="4" w:space="0" w:color="auto"/>
                    <w:right w:val="single" w:sz="4" w:space="0" w:color="auto"/>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c>
                <w:tcPr>
                  <w:tcW w:w="1740" w:type="dxa"/>
                  <w:vMerge/>
                  <w:tcBorders>
                    <w:top w:val="nil"/>
                    <w:left w:val="single" w:sz="4" w:space="0" w:color="auto"/>
                    <w:bottom w:val="single" w:sz="4" w:space="0" w:color="auto"/>
                    <w:right w:val="single" w:sz="4" w:space="0" w:color="auto"/>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c>
                <w:tcPr>
                  <w:tcW w:w="184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M1/5D</w:t>
                  </w:r>
                </w:p>
              </w:tc>
              <w:tc>
                <w:tcPr>
                  <w:tcW w:w="186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90% (</w:t>
                  </w:r>
                  <w:proofErr w:type="spellStart"/>
                  <w:r w:rsidRPr="0054409B">
                    <w:rPr>
                      <w:rFonts w:ascii="Trebuchet MS" w:eastAsia="Times New Roman" w:hAnsi="Trebuchet MS" w:cs="Calibri"/>
                      <w:b/>
                      <w:bCs/>
                      <w:color w:val="3F3F76"/>
                      <w:lang w:val="en-US"/>
                    </w:rPr>
                    <w:t>ferme</w:t>
                  </w:r>
                  <w:proofErr w:type="spellEnd"/>
                  <w:r w:rsidRPr="0054409B">
                    <w:rPr>
                      <w:rFonts w:ascii="Trebuchet MS" w:eastAsia="Times New Roman" w:hAnsi="Trebuchet MS" w:cs="Calibri"/>
                      <w:b/>
                      <w:bCs/>
                      <w:color w:val="3F3F76"/>
                      <w:lang w:val="en-US"/>
                    </w:rPr>
                    <w:t xml:space="preserve"> </w:t>
                  </w:r>
                  <w:proofErr w:type="spellStart"/>
                  <w:r w:rsidRPr="0054409B">
                    <w:rPr>
                      <w:rFonts w:ascii="Trebuchet MS" w:eastAsia="Times New Roman" w:hAnsi="Trebuchet MS" w:cs="Calibri"/>
                      <w:b/>
                      <w:bCs/>
                      <w:color w:val="3F3F76"/>
                      <w:lang w:val="en-US"/>
                    </w:rPr>
                    <w:t>mici</w:t>
                  </w:r>
                  <w:proofErr w:type="spellEnd"/>
                  <w:r w:rsidRPr="0054409B">
                    <w:rPr>
                      <w:rFonts w:ascii="Trebuchet MS" w:eastAsia="Times New Roman" w:hAnsi="Trebuchet MS" w:cs="Calibri"/>
                      <w:b/>
                      <w:bCs/>
                      <w:color w:val="3F3F76"/>
                      <w:lang w:val="en-US"/>
                    </w:rPr>
                    <w:t>/</w:t>
                  </w:r>
                  <w:proofErr w:type="spellStart"/>
                  <w:r w:rsidRPr="0054409B">
                    <w:rPr>
                      <w:rFonts w:ascii="Trebuchet MS" w:eastAsia="Times New Roman" w:hAnsi="Trebuchet MS" w:cs="Calibri"/>
                      <w:b/>
                      <w:bCs/>
                      <w:color w:val="3F3F76"/>
                      <w:lang w:val="en-US"/>
                    </w:rPr>
                    <w:t>ferme</w:t>
                  </w:r>
                  <w:proofErr w:type="spellEnd"/>
                  <w:r w:rsidRPr="0054409B">
                    <w:rPr>
                      <w:rFonts w:ascii="Trebuchet MS" w:eastAsia="Times New Roman" w:hAnsi="Trebuchet MS" w:cs="Calibri"/>
                      <w:b/>
                      <w:bCs/>
                      <w:color w:val="3F3F76"/>
                      <w:lang w:val="en-US"/>
                    </w:rPr>
                    <w:t xml:space="preserve"> </w:t>
                  </w:r>
                  <w:proofErr w:type="spellStart"/>
                  <w:r w:rsidRPr="0054409B">
                    <w:rPr>
                      <w:rFonts w:ascii="Trebuchet MS" w:eastAsia="Times New Roman" w:hAnsi="Trebuchet MS" w:cs="Calibri"/>
                      <w:b/>
                      <w:bCs/>
                      <w:color w:val="3F3F76"/>
                      <w:lang w:val="en-US"/>
                    </w:rPr>
                    <w:t>medii</w:t>
                  </w:r>
                  <w:proofErr w:type="spellEnd"/>
                  <w:r w:rsidRPr="0054409B">
                    <w:rPr>
                      <w:rFonts w:ascii="Trebuchet MS" w:eastAsia="Times New Roman" w:hAnsi="Trebuchet MS" w:cs="Calibri"/>
                      <w:b/>
                      <w:bCs/>
                      <w:color w:val="3F3F76"/>
                      <w:lang w:val="en-US"/>
                    </w:rPr>
                    <w:t xml:space="preserve">) </w:t>
                  </w:r>
                  <w:r w:rsidRPr="0054409B">
                    <w:rPr>
                      <w:rFonts w:ascii="Trebuchet MS" w:eastAsia="Times New Roman" w:hAnsi="Trebuchet MS" w:cs="Calibri"/>
                      <w:b/>
                      <w:bCs/>
                      <w:color w:val="3F3F76"/>
                      <w:lang w:val="en-US"/>
                    </w:rPr>
                    <w:lastRenderedPageBreak/>
                    <w:t>70% (</w:t>
                  </w:r>
                  <w:proofErr w:type="spellStart"/>
                  <w:r w:rsidRPr="0054409B">
                    <w:rPr>
                      <w:rFonts w:ascii="Trebuchet MS" w:eastAsia="Times New Roman" w:hAnsi="Trebuchet MS" w:cs="Calibri"/>
                      <w:b/>
                      <w:bCs/>
                      <w:color w:val="3F3F76"/>
                      <w:lang w:val="en-US"/>
                    </w:rPr>
                    <w:t>ferme</w:t>
                  </w:r>
                  <w:proofErr w:type="spellEnd"/>
                  <w:r w:rsidRPr="0054409B">
                    <w:rPr>
                      <w:rFonts w:ascii="Trebuchet MS" w:eastAsia="Times New Roman" w:hAnsi="Trebuchet MS" w:cs="Calibri"/>
                      <w:b/>
                      <w:bCs/>
                      <w:color w:val="3F3F76"/>
                      <w:lang w:val="en-US"/>
                    </w:rPr>
                    <w:t xml:space="preserve"> </w:t>
                  </w:r>
                  <w:proofErr w:type="spellStart"/>
                  <w:r w:rsidRPr="0054409B">
                    <w:rPr>
                      <w:rFonts w:ascii="Trebuchet MS" w:eastAsia="Times New Roman" w:hAnsi="Trebuchet MS" w:cs="Calibri"/>
                      <w:b/>
                      <w:bCs/>
                      <w:color w:val="3F3F76"/>
                      <w:lang w:val="en-US"/>
                    </w:rPr>
                    <w:t>mari</w:t>
                  </w:r>
                  <w:proofErr w:type="spellEnd"/>
                  <w:r w:rsidRPr="0054409B">
                    <w:rPr>
                      <w:rFonts w:ascii="Trebuchet MS" w:eastAsia="Times New Roman" w:hAnsi="Trebuchet MS" w:cs="Calibri"/>
                      <w:b/>
                      <w:bCs/>
                      <w:color w:val="3F3F76"/>
                      <w:lang w:val="en-US"/>
                    </w:rPr>
                    <w:t>)</w:t>
                  </w:r>
                </w:p>
              </w:tc>
              <w:tc>
                <w:tcPr>
                  <w:tcW w:w="152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lastRenderedPageBreak/>
                    <w:t>5,064.78</w:t>
                  </w:r>
                </w:p>
              </w:tc>
              <w:tc>
                <w:tcPr>
                  <w:tcW w:w="162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0.00</w:t>
                  </w:r>
                </w:p>
              </w:tc>
              <w:tc>
                <w:tcPr>
                  <w:tcW w:w="184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5,064.78</w:t>
                  </w:r>
                </w:p>
              </w:tc>
              <w:tc>
                <w:tcPr>
                  <w:tcW w:w="3154" w:type="dxa"/>
                  <w:vMerge/>
                  <w:tcBorders>
                    <w:top w:val="nil"/>
                    <w:left w:val="single" w:sz="4" w:space="0" w:color="auto"/>
                    <w:bottom w:val="single" w:sz="4" w:space="0" w:color="auto"/>
                    <w:right w:val="single" w:sz="4" w:space="0" w:color="auto"/>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c>
                <w:tcPr>
                  <w:tcW w:w="1840" w:type="dxa"/>
                  <w:vMerge/>
                  <w:tcBorders>
                    <w:top w:val="nil"/>
                    <w:left w:val="single" w:sz="4" w:space="0" w:color="auto"/>
                    <w:bottom w:val="single" w:sz="4" w:space="0" w:color="auto"/>
                    <w:right w:val="single" w:sz="8" w:space="0" w:color="auto"/>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r>
            <w:tr w:rsidR="0054409B" w:rsidRPr="0054409B" w:rsidTr="0054409B">
              <w:trPr>
                <w:trHeight w:val="330"/>
              </w:trPr>
              <w:tc>
                <w:tcPr>
                  <w:tcW w:w="1680" w:type="dxa"/>
                  <w:vMerge/>
                  <w:tcBorders>
                    <w:top w:val="nil"/>
                    <w:left w:val="single" w:sz="8" w:space="0" w:color="auto"/>
                    <w:bottom w:val="single" w:sz="4" w:space="0" w:color="auto"/>
                    <w:right w:val="single" w:sz="4" w:space="0" w:color="auto"/>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c>
                <w:tcPr>
                  <w:tcW w:w="1740" w:type="dxa"/>
                  <w:vMerge w:val="restart"/>
                  <w:tcBorders>
                    <w:top w:val="nil"/>
                    <w:left w:val="single" w:sz="4" w:space="0" w:color="auto"/>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center"/>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6</w:t>
                  </w:r>
                </w:p>
              </w:tc>
              <w:tc>
                <w:tcPr>
                  <w:tcW w:w="184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M3/6A</w:t>
                  </w:r>
                </w:p>
              </w:tc>
              <w:tc>
                <w:tcPr>
                  <w:tcW w:w="186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100%</w:t>
                  </w:r>
                </w:p>
              </w:tc>
              <w:tc>
                <w:tcPr>
                  <w:tcW w:w="152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280,000.00</w:t>
                  </w:r>
                </w:p>
              </w:tc>
              <w:tc>
                <w:tcPr>
                  <w:tcW w:w="162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0.00</w:t>
                  </w:r>
                </w:p>
              </w:tc>
              <w:tc>
                <w:tcPr>
                  <w:tcW w:w="184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280,000.00</w:t>
                  </w:r>
                </w:p>
              </w:tc>
              <w:tc>
                <w:tcPr>
                  <w:tcW w:w="3154" w:type="dxa"/>
                  <w:vMerge w:val="restart"/>
                  <w:tcBorders>
                    <w:top w:val="nil"/>
                    <w:left w:val="single" w:sz="4" w:space="0" w:color="auto"/>
                    <w:bottom w:val="single" w:sz="4" w:space="0" w:color="auto"/>
                    <w:right w:val="single" w:sz="4" w:space="0" w:color="auto"/>
                  </w:tcBorders>
                  <w:shd w:val="clear" w:color="000000" w:fill="FFFF00"/>
                  <w:vAlign w:val="bottom"/>
                  <w:hideMark/>
                </w:tcPr>
                <w:p w:rsidR="0054409B" w:rsidRPr="0054409B" w:rsidRDefault="0054409B" w:rsidP="0054409B">
                  <w:pPr>
                    <w:spacing w:after="0" w:line="240" w:lineRule="auto"/>
                    <w:jc w:val="center"/>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1,204,636.90</w:t>
                  </w:r>
                </w:p>
              </w:tc>
              <w:tc>
                <w:tcPr>
                  <w:tcW w:w="1840" w:type="dxa"/>
                  <w:vMerge w:val="restart"/>
                  <w:tcBorders>
                    <w:top w:val="nil"/>
                    <w:left w:val="single" w:sz="4" w:space="0" w:color="auto"/>
                    <w:bottom w:val="single" w:sz="4" w:space="0" w:color="auto"/>
                    <w:right w:val="single" w:sz="8" w:space="0" w:color="auto"/>
                  </w:tcBorders>
                  <w:shd w:val="clear" w:color="000000" w:fill="FFFF00"/>
                  <w:vAlign w:val="bottom"/>
                  <w:hideMark/>
                </w:tcPr>
                <w:p w:rsidR="0054409B" w:rsidRPr="0054409B" w:rsidRDefault="0054409B" w:rsidP="0054409B">
                  <w:pPr>
                    <w:spacing w:after="0" w:line="240" w:lineRule="auto"/>
                    <w:jc w:val="center"/>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48.02%</w:t>
                  </w:r>
                </w:p>
              </w:tc>
            </w:tr>
            <w:tr w:rsidR="0054409B" w:rsidRPr="0054409B" w:rsidTr="0054409B">
              <w:trPr>
                <w:trHeight w:val="330"/>
              </w:trPr>
              <w:tc>
                <w:tcPr>
                  <w:tcW w:w="1680" w:type="dxa"/>
                  <w:vMerge/>
                  <w:tcBorders>
                    <w:top w:val="nil"/>
                    <w:left w:val="single" w:sz="8" w:space="0" w:color="auto"/>
                    <w:bottom w:val="single" w:sz="4" w:space="0" w:color="auto"/>
                    <w:right w:val="single" w:sz="4" w:space="0" w:color="auto"/>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c>
                <w:tcPr>
                  <w:tcW w:w="1740" w:type="dxa"/>
                  <w:vMerge/>
                  <w:tcBorders>
                    <w:top w:val="nil"/>
                    <w:left w:val="single" w:sz="4" w:space="0" w:color="auto"/>
                    <w:bottom w:val="single" w:sz="4" w:space="0" w:color="auto"/>
                    <w:right w:val="single" w:sz="4" w:space="0" w:color="auto"/>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c>
                <w:tcPr>
                  <w:tcW w:w="184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M4/6A</w:t>
                  </w:r>
                </w:p>
              </w:tc>
              <w:tc>
                <w:tcPr>
                  <w:tcW w:w="186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90%</w:t>
                  </w:r>
                </w:p>
              </w:tc>
              <w:tc>
                <w:tcPr>
                  <w:tcW w:w="152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430,762.62</w:t>
                  </w:r>
                </w:p>
              </w:tc>
              <w:tc>
                <w:tcPr>
                  <w:tcW w:w="1620" w:type="dxa"/>
                  <w:tcBorders>
                    <w:top w:val="nil"/>
                    <w:left w:val="nil"/>
                    <w:bottom w:val="single" w:sz="4" w:space="0" w:color="auto"/>
                    <w:right w:val="single" w:sz="4" w:space="0" w:color="auto"/>
                  </w:tcBorders>
                  <w:shd w:val="clear" w:color="000000" w:fill="FFFF00"/>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242,742.28</w:t>
                  </w:r>
                </w:p>
              </w:tc>
              <w:tc>
                <w:tcPr>
                  <w:tcW w:w="1840" w:type="dxa"/>
                  <w:tcBorders>
                    <w:top w:val="nil"/>
                    <w:left w:val="nil"/>
                    <w:bottom w:val="single" w:sz="4" w:space="0" w:color="auto"/>
                    <w:right w:val="single" w:sz="4" w:space="0" w:color="auto"/>
                  </w:tcBorders>
                  <w:shd w:val="clear" w:color="000000" w:fill="FFFF00"/>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673,504.90</w:t>
                  </w:r>
                </w:p>
              </w:tc>
              <w:tc>
                <w:tcPr>
                  <w:tcW w:w="3154" w:type="dxa"/>
                  <w:vMerge/>
                  <w:tcBorders>
                    <w:top w:val="nil"/>
                    <w:left w:val="single" w:sz="4" w:space="0" w:color="auto"/>
                    <w:bottom w:val="single" w:sz="4" w:space="0" w:color="auto"/>
                    <w:right w:val="single" w:sz="4" w:space="0" w:color="auto"/>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c>
                <w:tcPr>
                  <w:tcW w:w="1840" w:type="dxa"/>
                  <w:vMerge/>
                  <w:tcBorders>
                    <w:top w:val="nil"/>
                    <w:left w:val="single" w:sz="4" w:space="0" w:color="auto"/>
                    <w:bottom w:val="single" w:sz="4" w:space="0" w:color="auto"/>
                    <w:right w:val="single" w:sz="8" w:space="0" w:color="auto"/>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r>
            <w:tr w:rsidR="0054409B" w:rsidRPr="0054409B" w:rsidTr="0054409B">
              <w:trPr>
                <w:trHeight w:val="2310"/>
              </w:trPr>
              <w:tc>
                <w:tcPr>
                  <w:tcW w:w="1680" w:type="dxa"/>
                  <w:vMerge/>
                  <w:tcBorders>
                    <w:top w:val="nil"/>
                    <w:left w:val="single" w:sz="8" w:space="0" w:color="auto"/>
                    <w:bottom w:val="single" w:sz="4" w:space="0" w:color="auto"/>
                    <w:right w:val="single" w:sz="4" w:space="0" w:color="auto"/>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c>
                <w:tcPr>
                  <w:tcW w:w="1740" w:type="dxa"/>
                  <w:vMerge/>
                  <w:tcBorders>
                    <w:top w:val="nil"/>
                    <w:left w:val="single" w:sz="4" w:space="0" w:color="auto"/>
                    <w:bottom w:val="single" w:sz="4" w:space="0" w:color="auto"/>
                    <w:right w:val="single" w:sz="4" w:space="0" w:color="auto"/>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c>
                <w:tcPr>
                  <w:tcW w:w="184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M5/6B</w:t>
                  </w:r>
                </w:p>
              </w:tc>
              <w:tc>
                <w:tcPr>
                  <w:tcW w:w="186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 xml:space="preserve">100% </w:t>
                  </w:r>
                  <w:proofErr w:type="spellStart"/>
                  <w:r w:rsidRPr="0054409B">
                    <w:rPr>
                      <w:rFonts w:ascii="Trebuchet MS" w:eastAsia="Times New Roman" w:hAnsi="Trebuchet MS" w:cs="Calibri"/>
                      <w:b/>
                      <w:bCs/>
                      <w:color w:val="3F3F76"/>
                      <w:lang w:val="en-US"/>
                    </w:rPr>
                    <w:t>investitii</w:t>
                  </w:r>
                  <w:proofErr w:type="spellEnd"/>
                  <w:r w:rsidRPr="0054409B">
                    <w:rPr>
                      <w:rFonts w:ascii="Trebuchet MS" w:eastAsia="Times New Roman" w:hAnsi="Trebuchet MS" w:cs="Calibri"/>
                      <w:b/>
                      <w:bCs/>
                      <w:color w:val="3F3F76"/>
                      <w:lang w:val="en-US"/>
                    </w:rPr>
                    <w:t xml:space="preserve"> </w:t>
                  </w:r>
                  <w:proofErr w:type="spellStart"/>
                  <w:r w:rsidRPr="0054409B">
                    <w:rPr>
                      <w:rFonts w:ascii="Trebuchet MS" w:eastAsia="Times New Roman" w:hAnsi="Trebuchet MS" w:cs="Calibri"/>
                      <w:b/>
                      <w:bCs/>
                      <w:color w:val="3F3F76"/>
                      <w:lang w:val="en-US"/>
                    </w:rPr>
                    <w:t>negeneratoare</w:t>
                  </w:r>
                  <w:proofErr w:type="spellEnd"/>
                  <w:r w:rsidRPr="0054409B">
                    <w:rPr>
                      <w:rFonts w:ascii="Trebuchet MS" w:eastAsia="Times New Roman" w:hAnsi="Trebuchet MS" w:cs="Calibri"/>
                      <w:b/>
                      <w:bCs/>
                      <w:color w:val="3F3F76"/>
                      <w:lang w:val="en-US"/>
                    </w:rPr>
                    <w:t xml:space="preserve"> de </w:t>
                  </w:r>
                  <w:proofErr w:type="spellStart"/>
                  <w:r w:rsidRPr="0054409B">
                    <w:rPr>
                      <w:rFonts w:ascii="Trebuchet MS" w:eastAsia="Times New Roman" w:hAnsi="Trebuchet MS" w:cs="Calibri"/>
                      <w:b/>
                      <w:bCs/>
                      <w:color w:val="3F3F76"/>
                      <w:lang w:val="en-US"/>
                    </w:rPr>
                    <w:t>venit</w:t>
                  </w:r>
                  <w:proofErr w:type="spellEnd"/>
                  <w:r w:rsidRPr="0054409B">
                    <w:rPr>
                      <w:rFonts w:ascii="Trebuchet MS" w:eastAsia="Times New Roman" w:hAnsi="Trebuchet MS" w:cs="Calibri"/>
                      <w:b/>
                      <w:bCs/>
                      <w:color w:val="3F3F76"/>
                      <w:lang w:val="en-US"/>
                    </w:rPr>
                    <w:t xml:space="preserve"> 90% </w:t>
                  </w:r>
                  <w:proofErr w:type="spellStart"/>
                  <w:r w:rsidRPr="0054409B">
                    <w:rPr>
                      <w:rFonts w:ascii="Trebuchet MS" w:eastAsia="Times New Roman" w:hAnsi="Trebuchet MS" w:cs="Calibri"/>
                      <w:b/>
                      <w:bCs/>
                      <w:color w:val="3F3F76"/>
                      <w:lang w:val="en-US"/>
                    </w:rPr>
                    <w:t>pentru</w:t>
                  </w:r>
                  <w:proofErr w:type="spellEnd"/>
                  <w:r w:rsidRPr="0054409B">
                    <w:rPr>
                      <w:rFonts w:ascii="Trebuchet MS" w:eastAsia="Times New Roman" w:hAnsi="Trebuchet MS" w:cs="Calibri"/>
                      <w:b/>
                      <w:bCs/>
                      <w:color w:val="3F3F76"/>
                      <w:lang w:val="en-US"/>
                    </w:rPr>
                    <w:t xml:space="preserve"> </w:t>
                  </w:r>
                  <w:proofErr w:type="spellStart"/>
                  <w:r w:rsidRPr="0054409B">
                    <w:rPr>
                      <w:rFonts w:ascii="Trebuchet MS" w:eastAsia="Times New Roman" w:hAnsi="Trebuchet MS" w:cs="Calibri"/>
                      <w:b/>
                      <w:bCs/>
                      <w:color w:val="3F3F76"/>
                      <w:lang w:val="en-US"/>
                    </w:rPr>
                    <w:t>investitii</w:t>
                  </w:r>
                  <w:proofErr w:type="spellEnd"/>
                  <w:r w:rsidRPr="0054409B">
                    <w:rPr>
                      <w:rFonts w:ascii="Trebuchet MS" w:eastAsia="Times New Roman" w:hAnsi="Trebuchet MS" w:cs="Calibri"/>
                      <w:b/>
                      <w:bCs/>
                      <w:color w:val="3F3F76"/>
                      <w:lang w:val="en-US"/>
                    </w:rPr>
                    <w:t xml:space="preserve"> </w:t>
                  </w:r>
                  <w:proofErr w:type="spellStart"/>
                  <w:r w:rsidRPr="0054409B">
                    <w:rPr>
                      <w:rFonts w:ascii="Trebuchet MS" w:eastAsia="Times New Roman" w:hAnsi="Trebuchet MS" w:cs="Calibri"/>
                      <w:b/>
                      <w:bCs/>
                      <w:color w:val="3F3F76"/>
                      <w:lang w:val="en-US"/>
                    </w:rPr>
                    <w:t>generatoare</w:t>
                  </w:r>
                  <w:proofErr w:type="spellEnd"/>
                  <w:r w:rsidRPr="0054409B">
                    <w:rPr>
                      <w:rFonts w:ascii="Trebuchet MS" w:eastAsia="Times New Roman" w:hAnsi="Trebuchet MS" w:cs="Calibri"/>
                      <w:b/>
                      <w:bCs/>
                      <w:color w:val="3F3F76"/>
                      <w:lang w:val="en-US"/>
                    </w:rPr>
                    <w:t xml:space="preserve"> de </w:t>
                  </w:r>
                  <w:proofErr w:type="spellStart"/>
                  <w:r w:rsidRPr="0054409B">
                    <w:rPr>
                      <w:rFonts w:ascii="Trebuchet MS" w:eastAsia="Times New Roman" w:hAnsi="Trebuchet MS" w:cs="Calibri"/>
                      <w:b/>
                      <w:bCs/>
                      <w:color w:val="3F3F76"/>
                      <w:lang w:val="en-US"/>
                    </w:rPr>
                    <w:t>venit</w:t>
                  </w:r>
                  <w:proofErr w:type="spellEnd"/>
                </w:p>
              </w:tc>
              <w:tc>
                <w:tcPr>
                  <w:tcW w:w="152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137,213.00</w:t>
                  </w:r>
                </w:p>
              </w:tc>
              <w:tc>
                <w:tcPr>
                  <w:tcW w:w="162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0.00</w:t>
                  </w:r>
                </w:p>
              </w:tc>
              <w:tc>
                <w:tcPr>
                  <w:tcW w:w="184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137,213.00</w:t>
                  </w:r>
                </w:p>
              </w:tc>
              <w:tc>
                <w:tcPr>
                  <w:tcW w:w="3154" w:type="dxa"/>
                  <w:vMerge/>
                  <w:tcBorders>
                    <w:top w:val="nil"/>
                    <w:left w:val="single" w:sz="4" w:space="0" w:color="auto"/>
                    <w:bottom w:val="single" w:sz="4" w:space="0" w:color="auto"/>
                    <w:right w:val="single" w:sz="4" w:space="0" w:color="auto"/>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c>
                <w:tcPr>
                  <w:tcW w:w="1840" w:type="dxa"/>
                  <w:vMerge/>
                  <w:tcBorders>
                    <w:top w:val="nil"/>
                    <w:left w:val="single" w:sz="4" w:space="0" w:color="auto"/>
                    <w:bottom w:val="single" w:sz="4" w:space="0" w:color="auto"/>
                    <w:right w:val="single" w:sz="8" w:space="0" w:color="auto"/>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r>
            <w:tr w:rsidR="0054409B" w:rsidRPr="0054409B" w:rsidTr="0054409B">
              <w:trPr>
                <w:trHeight w:val="2310"/>
              </w:trPr>
              <w:tc>
                <w:tcPr>
                  <w:tcW w:w="1680" w:type="dxa"/>
                  <w:vMerge/>
                  <w:tcBorders>
                    <w:top w:val="nil"/>
                    <w:left w:val="single" w:sz="8" w:space="0" w:color="auto"/>
                    <w:bottom w:val="single" w:sz="4" w:space="0" w:color="auto"/>
                    <w:right w:val="single" w:sz="4" w:space="0" w:color="auto"/>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c>
                <w:tcPr>
                  <w:tcW w:w="1740" w:type="dxa"/>
                  <w:vMerge/>
                  <w:tcBorders>
                    <w:top w:val="nil"/>
                    <w:left w:val="single" w:sz="4" w:space="0" w:color="auto"/>
                    <w:bottom w:val="single" w:sz="4" w:space="0" w:color="auto"/>
                    <w:right w:val="single" w:sz="4" w:space="0" w:color="auto"/>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c>
                <w:tcPr>
                  <w:tcW w:w="184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M6/6B</w:t>
                  </w:r>
                </w:p>
              </w:tc>
              <w:tc>
                <w:tcPr>
                  <w:tcW w:w="186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 xml:space="preserve">100% </w:t>
                  </w:r>
                  <w:proofErr w:type="spellStart"/>
                  <w:r w:rsidRPr="0054409B">
                    <w:rPr>
                      <w:rFonts w:ascii="Trebuchet MS" w:eastAsia="Times New Roman" w:hAnsi="Trebuchet MS" w:cs="Calibri"/>
                      <w:b/>
                      <w:bCs/>
                      <w:color w:val="3F3F76"/>
                      <w:lang w:val="en-US"/>
                    </w:rPr>
                    <w:t>investitii</w:t>
                  </w:r>
                  <w:proofErr w:type="spellEnd"/>
                  <w:r w:rsidRPr="0054409B">
                    <w:rPr>
                      <w:rFonts w:ascii="Trebuchet MS" w:eastAsia="Times New Roman" w:hAnsi="Trebuchet MS" w:cs="Calibri"/>
                      <w:b/>
                      <w:bCs/>
                      <w:color w:val="3F3F76"/>
                      <w:lang w:val="en-US"/>
                    </w:rPr>
                    <w:t xml:space="preserve"> </w:t>
                  </w:r>
                  <w:proofErr w:type="spellStart"/>
                  <w:r w:rsidRPr="0054409B">
                    <w:rPr>
                      <w:rFonts w:ascii="Trebuchet MS" w:eastAsia="Times New Roman" w:hAnsi="Trebuchet MS" w:cs="Calibri"/>
                      <w:b/>
                      <w:bCs/>
                      <w:color w:val="3F3F76"/>
                      <w:lang w:val="en-US"/>
                    </w:rPr>
                    <w:t>negeneratoare</w:t>
                  </w:r>
                  <w:proofErr w:type="spellEnd"/>
                  <w:r w:rsidRPr="0054409B">
                    <w:rPr>
                      <w:rFonts w:ascii="Trebuchet MS" w:eastAsia="Times New Roman" w:hAnsi="Trebuchet MS" w:cs="Calibri"/>
                      <w:b/>
                      <w:bCs/>
                      <w:color w:val="3F3F76"/>
                      <w:lang w:val="en-US"/>
                    </w:rPr>
                    <w:t xml:space="preserve"> de </w:t>
                  </w:r>
                  <w:proofErr w:type="spellStart"/>
                  <w:r w:rsidRPr="0054409B">
                    <w:rPr>
                      <w:rFonts w:ascii="Trebuchet MS" w:eastAsia="Times New Roman" w:hAnsi="Trebuchet MS" w:cs="Calibri"/>
                      <w:b/>
                      <w:bCs/>
                      <w:color w:val="3F3F76"/>
                      <w:lang w:val="en-US"/>
                    </w:rPr>
                    <w:t>venit</w:t>
                  </w:r>
                  <w:proofErr w:type="spellEnd"/>
                  <w:r w:rsidRPr="0054409B">
                    <w:rPr>
                      <w:rFonts w:ascii="Trebuchet MS" w:eastAsia="Times New Roman" w:hAnsi="Trebuchet MS" w:cs="Calibri"/>
                      <w:b/>
                      <w:bCs/>
                      <w:color w:val="3F3F76"/>
                      <w:lang w:val="en-US"/>
                    </w:rPr>
                    <w:t xml:space="preserve"> 90% </w:t>
                  </w:r>
                  <w:proofErr w:type="spellStart"/>
                  <w:r w:rsidRPr="0054409B">
                    <w:rPr>
                      <w:rFonts w:ascii="Trebuchet MS" w:eastAsia="Times New Roman" w:hAnsi="Trebuchet MS" w:cs="Calibri"/>
                      <w:b/>
                      <w:bCs/>
                      <w:color w:val="3F3F76"/>
                      <w:lang w:val="en-US"/>
                    </w:rPr>
                    <w:t>pentru</w:t>
                  </w:r>
                  <w:proofErr w:type="spellEnd"/>
                  <w:r w:rsidRPr="0054409B">
                    <w:rPr>
                      <w:rFonts w:ascii="Trebuchet MS" w:eastAsia="Times New Roman" w:hAnsi="Trebuchet MS" w:cs="Calibri"/>
                      <w:b/>
                      <w:bCs/>
                      <w:color w:val="3F3F76"/>
                      <w:lang w:val="en-US"/>
                    </w:rPr>
                    <w:t xml:space="preserve"> </w:t>
                  </w:r>
                  <w:proofErr w:type="spellStart"/>
                  <w:r w:rsidRPr="0054409B">
                    <w:rPr>
                      <w:rFonts w:ascii="Trebuchet MS" w:eastAsia="Times New Roman" w:hAnsi="Trebuchet MS" w:cs="Calibri"/>
                      <w:b/>
                      <w:bCs/>
                      <w:color w:val="3F3F76"/>
                      <w:lang w:val="en-US"/>
                    </w:rPr>
                    <w:t>investitii</w:t>
                  </w:r>
                  <w:proofErr w:type="spellEnd"/>
                  <w:r w:rsidRPr="0054409B">
                    <w:rPr>
                      <w:rFonts w:ascii="Trebuchet MS" w:eastAsia="Times New Roman" w:hAnsi="Trebuchet MS" w:cs="Calibri"/>
                      <w:b/>
                      <w:bCs/>
                      <w:color w:val="3F3F76"/>
                      <w:lang w:val="en-US"/>
                    </w:rPr>
                    <w:t xml:space="preserve"> </w:t>
                  </w:r>
                  <w:proofErr w:type="spellStart"/>
                  <w:r w:rsidRPr="0054409B">
                    <w:rPr>
                      <w:rFonts w:ascii="Trebuchet MS" w:eastAsia="Times New Roman" w:hAnsi="Trebuchet MS" w:cs="Calibri"/>
                      <w:b/>
                      <w:bCs/>
                      <w:color w:val="3F3F76"/>
                      <w:lang w:val="en-US"/>
                    </w:rPr>
                    <w:t>generatoare</w:t>
                  </w:r>
                  <w:proofErr w:type="spellEnd"/>
                  <w:r w:rsidRPr="0054409B">
                    <w:rPr>
                      <w:rFonts w:ascii="Trebuchet MS" w:eastAsia="Times New Roman" w:hAnsi="Trebuchet MS" w:cs="Calibri"/>
                      <w:b/>
                      <w:bCs/>
                      <w:color w:val="3F3F76"/>
                      <w:lang w:val="en-US"/>
                    </w:rPr>
                    <w:t xml:space="preserve"> de </w:t>
                  </w:r>
                  <w:proofErr w:type="spellStart"/>
                  <w:r w:rsidRPr="0054409B">
                    <w:rPr>
                      <w:rFonts w:ascii="Trebuchet MS" w:eastAsia="Times New Roman" w:hAnsi="Trebuchet MS" w:cs="Calibri"/>
                      <w:b/>
                      <w:bCs/>
                      <w:color w:val="3F3F76"/>
                      <w:lang w:val="en-US"/>
                    </w:rPr>
                    <w:t>venit</w:t>
                  </w:r>
                  <w:proofErr w:type="spellEnd"/>
                </w:p>
              </w:tc>
              <w:tc>
                <w:tcPr>
                  <w:tcW w:w="152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113,919.00</w:t>
                  </w:r>
                </w:p>
              </w:tc>
              <w:tc>
                <w:tcPr>
                  <w:tcW w:w="162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0.00</w:t>
                  </w:r>
                </w:p>
              </w:tc>
              <w:tc>
                <w:tcPr>
                  <w:tcW w:w="184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113,919.00</w:t>
                  </w:r>
                </w:p>
              </w:tc>
              <w:tc>
                <w:tcPr>
                  <w:tcW w:w="3154" w:type="dxa"/>
                  <w:vMerge/>
                  <w:tcBorders>
                    <w:top w:val="nil"/>
                    <w:left w:val="single" w:sz="4" w:space="0" w:color="auto"/>
                    <w:bottom w:val="single" w:sz="4" w:space="0" w:color="auto"/>
                    <w:right w:val="single" w:sz="4" w:space="0" w:color="auto"/>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c>
                <w:tcPr>
                  <w:tcW w:w="1840" w:type="dxa"/>
                  <w:vMerge/>
                  <w:tcBorders>
                    <w:top w:val="nil"/>
                    <w:left w:val="single" w:sz="4" w:space="0" w:color="auto"/>
                    <w:bottom w:val="single" w:sz="4" w:space="0" w:color="auto"/>
                    <w:right w:val="single" w:sz="8" w:space="0" w:color="auto"/>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r>
            <w:tr w:rsidR="0054409B" w:rsidRPr="0054409B" w:rsidTr="0054409B">
              <w:trPr>
                <w:trHeight w:val="675"/>
              </w:trPr>
              <w:tc>
                <w:tcPr>
                  <w:tcW w:w="7120" w:type="dxa"/>
                  <w:gridSpan w:val="4"/>
                  <w:tcBorders>
                    <w:top w:val="single" w:sz="4" w:space="0" w:color="auto"/>
                    <w:left w:val="single" w:sz="8" w:space="0" w:color="auto"/>
                    <w:bottom w:val="single" w:sz="8" w:space="0" w:color="auto"/>
                    <w:right w:val="single" w:sz="4" w:space="0" w:color="000000"/>
                  </w:tcBorders>
                  <w:shd w:val="clear" w:color="000000" w:fill="FBCDEE"/>
                  <w:vAlign w:val="bottom"/>
                  <w:hideMark/>
                </w:tcPr>
                <w:p w:rsidR="0054409B" w:rsidRPr="0054409B" w:rsidRDefault="0054409B" w:rsidP="0054409B">
                  <w:pPr>
                    <w:spacing w:after="0" w:line="240" w:lineRule="auto"/>
                    <w:jc w:val="center"/>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TOTAL 19.2</w:t>
                  </w:r>
                </w:p>
              </w:tc>
              <w:tc>
                <w:tcPr>
                  <w:tcW w:w="1520" w:type="dxa"/>
                  <w:tcBorders>
                    <w:top w:val="nil"/>
                    <w:left w:val="nil"/>
                    <w:bottom w:val="single" w:sz="8" w:space="0" w:color="auto"/>
                    <w:right w:val="single" w:sz="4" w:space="0" w:color="auto"/>
                  </w:tcBorders>
                  <w:shd w:val="clear" w:color="000000" w:fill="FBCDEE"/>
                  <w:vAlign w:val="bottom"/>
                  <w:hideMark/>
                </w:tcPr>
                <w:p w:rsidR="0054409B" w:rsidRPr="0054409B" w:rsidRDefault="0054409B" w:rsidP="0054409B">
                  <w:pPr>
                    <w:spacing w:after="0" w:line="240" w:lineRule="auto"/>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1.745.145,84</w:t>
                  </w:r>
                </w:p>
              </w:tc>
              <w:tc>
                <w:tcPr>
                  <w:tcW w:w="1620" w:type="dxa"/>
                  <w:tcBorders>
                    <w:top w:val="nil"/>
                    <w:left w:val="nil"/>
                    <w:bottom w:val="single" w:sz="8" w:space="0" w:color="auto"/>
                    <w:right w:val="single" w:sz="4" w:space="0" w:color="auto"/>
                  </w:tcBorders>
                  <w:shd w:val="clear" w:color="000000" w:fill="FBCDEE"/>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242,742.28</w:t>
                  </w:r>
                </w:p>
              </w:tc>
              <w:tc>
                <w:tcPr>
                  <w:tcW w:w="1840" w:type="dxa"/>
                  <w:tcBorders>
                    <w:top w:val="nil"/>
                    <w:left w:val="nil"/>
                    <w:bottom w:val="single" w:sz="8" w:space="0" w:color="auto"/>
                    <w:right w:val="single" w:sz="4" w:space="0" w:color="auto"/>
                  </w:tcBorders>
                  <w:shd w:val="clear" w:color="000000" w:fill="FBCDEE"/>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1,987,888.12</w:t>
                  </w:r>
                </w:p>
              </w:tc>
              <w:tc>
                <w:tcPr>
                  <w:tcW w:w="3154" w:type="dxa"/>
                  <w:tcBorders>
                    <w:top w:val="nil"/>
                    <w:left w:val="nil"/>
                    <w:bottom w:val="single" w:sz="8" w:space="0" w:color="auto"/>
                    <w:right w:val="single" w:sz="4" w:space="0" w:color="auto"/>
                  </w:tcBorders>
                  <w:shd w:val="clear" w:color="000000" w:fill="FBCDEE"/>
                  <w:vAlign w:val="bottom"/>
                  <w:hideMark/>
                </w:tcPr>
                <w:p w:rsidR="0054409B" w:rsidRPr="0054409B" w:rsidRDefault="0054409B" w:rsidP="0054409B">
                  <w:pPr>
                    <w:spacing w:after="0" w:line="240" w:lineRule="auto"/>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 </w:t>
                  </w:r>
                </w:p>
              </w:tc>
              <w:tc>
                <w:tcPr>
                  <w:tcW w:w="1840" w:type="dxa"/>
                  <w:tcBorders>
                    <w:top w:val="nil"/>
                    <w:left w:val="nil"/>
                    <w:bottom w:val="single" w:sz="8" w:space="0" w:color="auto"/>
                    <w:right w:val="single" w:sz="8" w:space="0" w:color="auto"/>
                  </w:tcBorders>
                  <w:shd w:val="clear" w:color="000000" w:fill="FBCDEE"/>
                  <w:vAlign w:val="bottom"/>
                  <w:hideMark/>
                </w:tcPr>
                <w:p w:rsidR="0054409B" w:rsidRPr="0054409B" w:rsidRDefault="0054409B" w:rsidP="0054409B">
                  <w:pPr>
                    <w:spacing w:after="0" w:line="240" w:lineRule="auto"/>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 </w:t>
                  </w:r>
                </w:p>
              </w:tc>
            </w:tr>
            <w:tr w:rsidR="0054409B" w:rsidRPr="0054409B" w:rsidTr="0054409B">
              <w:trPr>
                <w:trHeight w:val="600"/>
              </w:trPr>
              <w:tc>
                <w:tcPr>
                  <w:tcW w:w="1680" w:type="dxa"/>
                  <w:tcBorders>
                    <w:top w:val="nil"/>
                    <w:left w:val="single" w:sz="4" w:space="0" w:color="auto"/>
                    <w:bottom w:val="single" w:sz="4" w:space="0" w:color="auto"/>
                    <w:right w:val="single" w:sz="4" w:space="0" w:color="auto"/>
                  </w:tcBorders>
                  <w:shd w:val="clear" w:color="000000" w:fill="FFCC99"/>
                  <w:vAlign w:val="center"/>
                  <w:hideMark/>
                </w:tcPr>
                <w:p w:rsidR="0054409B" w:rsidRPr="0054409B" w:rsidRDefault="0054409B" w:rsidP="0054409B">
                  <w:pPr>
                    <w:spacing w:after="0" w:line="240" w:lineRule="auto"/>
                    <w:jc w:val="center"/>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19.4</w:t>
                  </w:r>
                </w:p>
              </w:tc>
              <w:tc>
                <w:tcPr>
                  <w:tcW w:w="5440" w:type="dxa"/>
                  <w:gridSpan w:val="3"/>
                  <w:tcBorders>
                    <w:top w:val="nil"/>
                    <w:left w:val="nil"/>
                    <w:bottom w:val="single" w:sz="4" w:space="0" w:color="auto"/>
                    <w:right w:val="single" w:sz="4" w:space="0" w:color="000000"/>
                  </w:tcBorders>
                  <w:shd w:val="clear" w:color="000000" w:fill="FFFF99"/>
                  <w:hideMark/>
                </w:tcPr>
                <w:p w:rsidR="0054409B" w:rsidRPr="0054409B" w:rsidRDefault="0054409B" w:rsidP="0054409B">
                  <w:pPr>
                    <w:spacing w:after="0" w:line="240" w:lineRule="auto"/>
                    <w:rPr>
                      <w:rFonts w:ascii="Trebuchet MS" w:eastAsia="Times New Roman" w:hAnsi="Trebuchet MS" w:cs="Calibri"/>
                      <w:b/>
                      <w:bCs/>
                      <w:color w:val="3F3F76"/>
                      <w:lang w:val="en-US"/>
                    </w:rPr>
                  </w:pPr>
                  <w:proofErr w:type="spellStart"/>
                  <w:r w:rsidRPr="0054409B">
                    <w:rPr>
                      <w:rFonts w:ascii="Trebuchet MS" w:eastAsia="Times New Roman" w:hAnsi="Trebuchet MS" w:cs="Calibri"/>
                      <w:b/>
                      <w:bCs/>
                      <w:color w:val="3F3F76"/>
                      <w:lang w:val="en-US"/>
                    </w:rPr>
                    <w:t>Cheltuieli</w:t>
                  </w:r>
                  <w:proofErr w:type="spellEnd"/>
                  <w:r w:rsidRPr="0054409B">
                    <w:rPr>
                      <w:rFonts w:ascii="Trebuchet MS" w:eastAsia="Times New Roman" w:hAnsi="Trebuchet MS" w:cs="Calibri"/>
                      <w:b/>
                      <w:bCs/>
                      <w:color w:val="3F3F76"/>
                      <w:lang w:val="en-US"/>
                    </w:rPr>
                    <w:t xml:space="preserve"> de </w:t>
                  </w:r>
                  <w:proofErr w:type="spellStart"/>
                  <w:r w:rsidRPr="0054409B">
                    <w:rPr>
                      <w:rFonts w:ascii="Trebuchet MS" w:eastAsia="Times New Roman" w:hAnsi="Trebuchet MS" w:cs="Calibri"/>
                      <w:b/>
                      <w:bCs/>
                      <w:color w:val="3F3F76"/>
                      <w:lang w:val="en-US"/>
                    </w:rPr>
                    <w:t>funcționare</w:t>
                  </w:r>
                  <w:proofErr w:type="spellEnd"/>
                  <w:r w:rsidRPr="0054409B">
                    <w:rPr>
                      <w:rFonts w:ascii="Trebuchet MS" w:eastAsia="Times New Roman" w:hAnsi="Trebuchet MS" w:cs="Calibri"/>
                      <w:b/>
                      <w:bCs/>
                      <w:color w:val="3F3F76"/>
                      <w:lang w:val="en-US"/>
                    </w:rPr>
                    <w:t xml:space="preserve"> </w:t>
                  </w:r>
                  <w:proofErr w:type="spellStart"/>
                  <w:r w:rsidRPr="0054409B">
                    <w:rPr>
                      <w:rFonts w:ascii="Trebuchet MS" w:eastAsia="Times New Roman" w:hAnsi="Trebuchet MS" w:cs="Calibri"/>
                      <w:b/>
                      <w:bCs/>
                      <w:color w:val="3F3F76"/>
                      <w:lang w:val="en-US"/>
                    </w:rPr>
                    <w:t>și</w:t>
                  </w:r>
                  <w:proofErr w:type="spellEnd"/>
                  <w:r w:rsidRPr="0054409B">
                    <w:rPr>
                      <w:rFonts w:ascii="Trebuchet MS" w:eastAsia="Times New Roman" w:hAnsi="Trebuchet MS" w:cs="Calibri"/>
                      <w:b/>
                      <w:bCs/>
                      <w:color w:val="3F3F76"/>
                      <w:lang w:val="en-US"/>
                    </w:rPr>
                    <w:t xml:space="preserve"> animare</w:t>
                  </w:r>
                  <w:r w:rsidRPr="0054409B">
                    <w:rPr>
                      <w:rFonts w:ascii="Calibri" w:eastAsia="Times New Roman" w:hAnsi="Calibri" w:cs="Calibri"/>
                      <w:b/>
                      <w:bCs/>
                      <w:color w:val="3F3F76"/>
                      <w:lang w:val="en-US"/>
                    </w:rPr>
                    <w:t>³</w:t>
                  </w:r>
                </w:p>
              </w:tc>
              <w:tc>
                <w:tcPr>
                  <w:tcW w:w="1520" w:type="dxa"/>
                  <w:tcBorders>
                    <w:top w:val="nil"/>
                    <w:left w:val="nil"/>
                    <w:bottom w:val="single" w:sz="4" w:space="0" w:color="auto"/>
                    <w:right w:val="single" w:sz="4" w:space="0" w:color="auto"/>
                  </w:tcBorders>
                  <w:shd w:val="clear" w:color="000000" w:fill="FFFF99"/>
                  <w:vAlign w:val="bottom"/>
                  <w:hideMark/>
                </w:tcPr>
                <w:p w:rsidR="0054409B" w:rsidRPr="0054409B" w:rsidRDefault="0054409B" w:rsidP="0054409B">
                  <w:pPr>
                    <w:spacing w:after="0" w:line="240" w:lineRule="auto"/>
                    <w:jc w:val="right"/>
                    <w:rPr>
                      <w:rFonts w:ascii="Trebuchet MS" w:eastAsia="Times New Roman" w:hAnsi="Trebuchet MS" w:cs="Calibri"/>
                      <w:b/>
                      <w:bCs/>
                      <w:color w:val="FF0000"/>
                      <w:lang w:val="en-US"/>
                    </w:rPr>
                  </w:pPr>
                  <w:r w:rsidRPr="0054409B">
                    <w:rPr>
                      <w:rFonts w:ascii="Trebuchet MS" w:eastAsia="Times New Roman" w:hAnsi="Trebuchet MS" w:cs="Calibri"/>
                      <w:b/>
                      <w:bCs/>
                      <w:color w:val="FF0000"/>
                      <w:lang w:val="en-US"/>
                    </w:rPr>
                    <w:t>436,286.46</w:t>
                  </w:r>
                </w:p>
              </w:tc>
              <w:tc>
                <w:tcPr>
                  <w:tcW w:w="1620" w:type="dxa"/>
                  <w:tcBorders>
                    <w:top w:val="nil"/>
                    <w:left w:val="nil"/>
                    <w:bottom w:val="single" w:sz="4" w:space="0" w:color="auto"/>
                    <w:right w:val="single" w:sz="4" w:space="0" w:color="auto"/>
                  </w:tcBorders>
                  <w:shd w:val="clear" w:color="000000" w:fill="FFFF99"/>
                  <w:vAlign w:val="bottom"/>
                  <w:hideMark/>
                </w:tcPr>
                <w:p w:rsidR="0054409B" w:rsidRPr="0054409B" w:rsidRDefault="0054409B" w:rsidP="0054409B">
                  <w:pPr>
                    <w:spacing w:after="0" w:line="240" w:lineRule="auto"/>
                    <w:jc w:val="right"/>
                    <w:rPr>
                      <w:rFonts w:ascii="Trebuchet MS" w:eastAsia="Times New Roman" w:hAnsi="Trebuchet MS" w:cs="Calibri"/>
                      <w:b/>
                      <w:bCs/>
                      <w:color w:val="FF0000"/>
                      <w:lang w:val="en-US"/>
                    </w:rPr>
                  </w:pPr>
                  <w:r w:rsidRPr="0054409B">
                    <w:rPr>
                      <w:rFonts w:ascii="Trebuchet MS" w:eastAsia="Times New Roman" w:hAnsi="Trebuchet MS" w:cs="Calibri"/>
                      <w:b/>
                      <w:bCs/>
                      <w:color w:val="FF0000"/>
                      <w:lang w:val="en-US"/>
                    </w:rPr>
                    <w:t>84,552.59</w:t>
                  </w:r>
                </w:p>
              </w:tc>
              <w:tc>
                <w:tcPr>
                  <w:tcW w:w="1840" w:type="dxa"/>
                  <w:tcBorders>
                    <w:top w:val="nil"/>
                    <w:left w:val="nil"/>
                    <w:bottom w:val="single" w:sz="4" w:space="0" w:color="auto"/>
                    <w:right w:val="single" w:sz="4" w:space="0" w:color="auto"/>
                  </w:tcBorders>
                  <w:shd w:val="clear" w:color="000000" w:fill="FFFF99"/>
                  <w:vAlign w:val="bottom"/>
                  <w:hideMark/>
                </w:tcPr>
                <w:p w:rsidR="0054409B" w:rsidRPr="0054409B" w:rsidRDefault="0054409B" w:rsidP="0054409B">
                  <w:pPr>
                    <w:spacing w:after="0" w:line="240" w:lineRule="auto"/>
                    <w:jc w:val="right"/>
                    <w:rPr>
                      <w:rFonts w:ascii="Trebuchet MS" w:eastAsia="Times New Roman" w:hAnsi="Trebuchet MS" w:cs="Calibri"/>
                      <w:b/>
                      <w:bCs/>
                      <w:color w:val="FF0000"/>
                      <w:lang w:val="en-US"/>
                    </w:rPr>
                  </w:pPr>
                  <w:r w:rsidRPr="0054409B">
                    <w:rPr>
                      <w:rFonts w:ascii="Trebuchet MS" w:eastAsia="Times New Roman" w:hAnsi="Trebuchet MS" w:cs="Calibri"/>
                      <w:b/>
                      <w:bCs/>
                      <w:color w:val="FF0000"/>
                      <w:lang w:val="en-US"/>
                    </w:rPr>
                    <w:t>520,839.05</w:t>
                  </w:r>
                </w:p>
              </w:tc>
              <w:tc>
                <w:tcPr>
                  <w:tcW w:w="3154" w:type="dxa"/>
                  <w:tcBorders>
                    <w:top w:val="nil"/>
                    <w:left w:val="nil"/>
                    <w:bottom w:val="single" w:sz="4" w:space="0" w:color="auto"/>
                    <w:right w:val="single" w:sz="4" w:space="0" w:color="auto"/>
                  </w:tcBorders>
                  <w:shd w:val="clear" w:color="000000" w:fill="FFFF99"/>
                  <w:vAlign w:val="bottom"/>
                  <w:hideMark/>
                </w:tcPr>
                <w:p w:rsidR="0054409B" w:rsidRPr="0054409B" w:rsidRDefault="0054409B" w:rsidP="0054409B">
                  <w:pPr>
                    <w:spacing w:after="0" w:line="240" w:lineRule="auto"/>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 </w:t>
                  </w:r>
                </w:p>
              </w:tc>
              <w:tc>
                <w:tcPr>
                  <w:tcW w:w="1840" w:type="dxa"/>
                  <w:tcBorders>
                    <w:top w:val="nil"/>
                    <w:left w:val="nil"/>
                    <w:bottom w:val="single" w:sz="4" w:space="0" w:color="auto"/>
                    <w:right w:val="single" w:sz="8" w:space="0" w:color="60497A"/>
                  </w:tcBorders>
                  <w:shd w:val="clear" w:color="000000" w:fill="FFFF99"/>
                  <w:vAlign w:val="bottom"/>
                  <w:hideMark/>
                </w:tcPr>
                <w:p w:rsidR="0054409B" w:rsidRPr="0054409B" w:rsidRDefault="0054409B" w:rsidP="0054409B">
                  <w:pPr>
                    <w:spacing w:after="0" w:line="240" w:lineRule="auto"/>
                    <w:jc w:val="center"/>
                    <w:rPr>
                      <w:rFonts w:ascii="Trebuchet MS" w:eastAsia="Times New Roman" w:hAnsi="Trebuchet MS" w:cs="Calibri"/>
                      <w:b/>
                      <w:bCs/>
                      <w:color w:val="FF0000"/>
                      <w:lang w:val="en-US"/>
                    </w:rPr>
                  </w:pPr>
                  <w:r w:rsidRPr="0054409B">
                    <w:rPr>
                      <w:rFonts w:ascii="Trebuchet MS" w:eastAsia="Times New Roman" w:hAnsi="Trebuchet MS" w:cs="Calibri"/>
                      <w:b/>
                      <w:bCs/>
                      <w:color w:val="FF0000"/>
                      <w:lang w:val="en-US"/>
                    </w:rPr>
                    <w:t>20.00%</w:t>
                  </w:r>
                </w:p>
              </w:tc>
            </w:tr>
            <w:tr w:rsidR="0054409B" w:rsidRPr="0054409B" w:rsidTr="0054409B">
              <w:trPr>
                <w:trHeight w:val="345"/>
              </w:trPr>
              <w:tc>
                <w:tcPr>
                  <w:tcW w:w="7120" w:type="dxa"/>
                  <w:gridSpan w:val="4"/>
                  <w:tcBorders>
                    <w:top w:val="single" w:sz="4" w:space="0" w:color="auto"/>
                    <w:left w:val="single" w:sz="8" w:space="0" w:color="60497A"/>
                    <w:bottom w:val="single" w:sz="8" w:space="0" w:color="60497A"/>
                    <w:right w:val="single" w:sz="4" w:space="0" w:color="000000"/>
                  </w:tcBorders>
                  <w:shd w:val="clear" w:color="000000" w:fill="FBCDEE"/>
                  <w:vAlign w:val="bottom"/>
                  <w:hideMark/>
                </w:tcPr>
                <w:p w:rsidR="0054409B" w:rsidRPr="0054409B" w:rsidRDefault="0054409B" w:rsidP="0054409B">
                  <w:pPr>
                    <w:spacing w:after="0" w:line="240" w:lineRule="auto"/>
                    <w:jc w:val="center"/>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TOTAL GENERAL - FEADR</w:t>
                  </w:r>
                </w:p>
              </w:tc>
              <w:tc>
                <w:tcPr>
                  <w:tcW w:w="9974" w:type="dxa"/>
                  <w:gridSpan w:val="5"/>
                  <w:tcBorders>
                    <w:top w:val="single" w:sz="4" w:space="0" w:color="auto"/>
                    <w:left w:val="nil"/>
                    <w:bottom w:val="single" w:sz="8" w:space="0" w:color="60497A"/>
                    <w:right w:val="single" w:sz="8" w:space="0" w:color="60497A"/>
                  </w:tcBorders>
                  <w:shd w:val="clear" w:color="000000" w:fill="FBCDEE"/>
                  <w:vAlign w:val="bottom"/>
                  <w:hideMark/>
                </w:tcPr>
                <w:p w:rsidR="0054409B" w:rsidRPr="0054409B" w:rsidRDefault="0054409B" w:rsidP="0054409B">
                  <w:pPr>
                    <w:spacing w:after="0" w:line="240" w:lineRule="auto"/>
                    <w:jc w:val="center"/>
                    <w:rPr>
                      <w:rFonts w:ascii="Trebuchet MS" w:eastAsia="Times New Roman" w:hAnsi="Trebuchet MS" w:cs="Calibri"/>
                      <w:b/>
                      <w:bCs/>
                      <w:color w:val="FF0000"/>
                      <w:lang w:val="en-US"/>
                    </w:rPr>
                  </w:pPr>
                  <w:r w:rsidRPr="0054409B">
                    <w:rPr>
                      <w:rFonts w:ascii="Trebuchet MS" w:eastAsia="Times New Roman" w:hAnsi="Trebuchet MS" w:cs="Calibri"/>
                      <w:b/>
                      <w:bCs/>
                      <w:color w:val="FF0000"/>
                      <w:lang w:val="en-US"/>
                    </w:rPr>
                    <w:t>2,508,727.17</w:t>
                  </w:r>
                </w:p>
              </w:tc>
            </w:tr>
          </w:tbl>
          <w:p w:rsidR="00071194" w:rsidRDefault="00071194" w:rsidP="00071194">
            <w:pPr>
              <w:pStyle w:val="ListParagraph"/>
              <w:spacing w:after="240" w:line="240" w:lineRule="auto"/>
              <w:jc w:val="both"/>
              <w:rPr>
                <w:rFonts w:ascii="Trebuchet MS" w:eastAsia="Times New Roman" w:hAnsi="Trebuchet MS"/>
                <w:b/>
                <w:noProof/>
                <w:szCs w:val="24"/>
              </w:rPr>
            </w:pPr>
          </w:p>
          <w:p w:rsidR="0054409B" w:rsidRDefault="0054409B" w:rsidP="00071194">
            <w:pPr>
              <w:pStyle w:val="ListParagraph"/>
              <w:spacing w:after="240" w:line="240" w:lineRule="auto"/>
              <w:jc w:val="both"/>
              <w:rPr>
                <w:rFonts w:ascii="Trebuchet MS" w:eastAsia="Times New Roman" w:hAnsi="Trebuchet MS"/>
                <w:b/>
                <w:noProof/>
                <w:szCs w:val="24"/>
              </w:rPr>
            </w:pPr>
          </w:p>
          <w:p w:rsidR="0054409B" w:rsidRDefault="0054409B" w:rsidP="00071194">
            <w:pPr>
              <w:pStyle w:val="ListParagraph"/>
              <w:spacing w:after="240" w:line="240" w:lineRule="auto"/>
              <w:jc w:val="both"/>
              <w:rPr>
                <w:rFonts w:ascii="Trebuchet MS" w:eastAsia="Times New Roman" w:hAnsi="Trebuchet MS"/>
                <w:b/>
                <w:noProof/>
                <w:szCs w:val="24"/>
              </w:rPr>
            </w:pPr>
          </w:p>
          <w:tbl>
            <w:tblPr>
              <w:tblW w:w="12540" w:type="dxa"/>
              <w:tblLook w:val="04A0" w:firstRow="1" w:lastRow="0" w:firstColumn="1" w:lastColumn="0" w:noHBand="0" w:noVBand="1"/>
            </w:tblPr>
            <w:tblGrid>
              <w:gridCol w:w="1603"/>
              <w:gridCol w:w="1650"/>
              <w:gridCol w:w="1618"/>
              <w:gridCol w:w="1396"/>
              <w:gridCol w:w="2032"/>
              <w:gridCol w:w="1936"/>
            </w:tblGrid>
            <w:tr w:rsidR="0054409B" w:rsidRPr="0054409B" w:rsidTr="0054409B">
              <w:trPr>
                <w:trHeight w:val="330"/>
              </w:trPr>
              <w:tc>
                <w:tcPr>
                  <w:tcW w:w="1960" w:type="dxa"/>
                  <w:tcBorders>
                    <w:top w:val="single" w:sz="4" w:space="0" w:color="7F7F7F"/>
                    <w:left w:val="single" w:sz="4" w:space="0" w:color="7F7F7F"/>
                    <w:bottom w:val="nil"/>
                    <w:right w:val="single" w:sz="4" w:space="0" w:color="7F7F7F"/>
                  </w:tcBorders>
                  <w:shd w:val="clear" w:color="auto" w:fill="auto"/>
                  <w:noWrap/>
                  <w:vAlign w:val="bottom"/>
                  <w:hideMark/>
                </w:tcPr>
                <w:p w:rsidR="0054409B" w:rsidRPr="0054409B" w:rsidRDefault="0054409B" w:rsidP="0054409B">
                  <w:pPr>
                    <w:spacing w:after="0" w:line="240" w:lineRule="auto"/>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 xml:space="preserve">ANEXA 4 E - </w:t>
                  </w:r>
                  <w:proofErr w:type="spellStart"/>
                  <w:r w:rsidRPr="0054409B">
                    <w:rPr>
                      <w:rFonts w:ascii="Trebuchet MS" w:eastAsia="Times New Roman" w:hAnsi="Trebuchet MS" w:cs="Calibri"/>
                      <w:b/>
                      <w:bCs/>
                      <w:color w:val="3F3F76"/>
                      <w:lang w:val="en-US"/>
                    </w:rPr>
                    <w:t>Planul</w:t>
                  </w:r>
                  <w:proofErr w:type="spellEnd"/>
                  <w:r w:rsidRPr="0054409B">
                    <w:rPr>
                      <w:rFonts w:ascii="Trebuchet MS" w:eastAsia="Times New Roman" w:hAnsi="Trebuchet MS" w:cs="Calibri"/>
                      <w:b/>
                      <w:bCs/>
                      <w:color w:val="3F3F76"/>
                      <w:lang w:val="en-US"/>
                    </w:rPr>
                    <w:t xml:space="preserve"> de </w:t>
                  </w:r>
                  <w:proofErr w:type="spellStart"/>
                  <w:r w:rsidRPr="0054409B">
                    <w:rPr>
                      <w:rFonts w:ascii="Trebuchet MS" w:eastAsia="Times New Roman" w:hAnsi="Trebuchet MS" w:cs="Calibri"/>
                      <w:b/>
                      <w:bCs/>
                      <w:color w:val="3F3F76"/>
                      <w:lang w:val="en-US"/>
                    </w:rPr>
                    <w:t>finanțare</w:t>
                  </w:r>
                  <w:proofErr w:type="spellEnd"/>
                  <w:r w:rsidRPr="0054409B">
                    <w:rPr>
                      <w:rFonts w:ascii="Trebuchet MS" w:eastAsia="Times New Roman" w:hAnsi="Trebuchet MS" w:cs="Calibri"/>
                      <w:b/>
                      <w:bCs/>
                      <w:color w:val="3F3F76"/>
                      <w:lang w:val="en-US"/>
                    </w:rPr>
                    <w:t xml:space="preserve"> EURI</w:t>
                  </w:r>
                </w:p>
              </w:tc>
              <w:tc>
                <w:tcPr>
                  <w:tcW w:w="202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c>
                <w:tcPr>
                  <w:tcW w:w="198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c>
                <w:tcPr>
                  <w:tcW w:w="170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c>
                <w:tcPr>
                  <w:tcW w:w="250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c>
                <w:tcPr>
                  <w:tcW w:w="238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r>
            <w:tr w:rsidR="0054409B" w:rsidRPr="0054409B" w:rsidTr="0054409B">
              <w:trPr>
                <w:trHeight w:val="330"/>
              </w:trPr>
              <w:tc>
                <w:tcPr>
                  <w:tcW w:w="1960" w:type="dxa"/>
                  <w:tcBorders>
                    <w:top w:val="nil"/>
                    <w:left w:val="single" w:sz="4" w:space="0" w:color="7F7F7F"/>
                    <w:bottom w:val="nil"/>
                    <w:right w:val="single" w:sz="4" w:space="0" w:color="7F7F7F"/>
                  </w:tcBorders>
                  <w:shd w:val="clear" w:color="auto" w:fill="auto"/>
                  <w:noWrap/>
                  <w:vAlign w:val="bottom"/>
                  <w:hideMark/>
                </w:tcPr>
                <w:p w:rsidR="0054409B" w:rsidRPr="0054409B" w:rsidRDefault="0054409B" w:rsidP="0054409B">
                  <w:pPr>
                    <w:spacing w:after="0" w:line="240" w:lineRule="auto"/>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 </w:t>
                  </w:r>
                </w:p>
              </w:tc>
              <w:tc>
                <w:tcPr>
                  <w:tcW w:w="202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c>
                <w:tcPr>
                  <w:tcW w:w="198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c>
                <w:tcPr>
                  <w:tcW w:w="170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c>
                <w:tcPr>
                  <w:tcW w:w="250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c>
                <w:tcPr>
                  <w:tcW w:w="238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r>
            <w:tr w:rsidR="0054409B" w:rsidRPr="0054409B" w:rsidTr="0054409B">
              <w:trPr>
                <w:trHeight w:val="990"/>
              </w:trPr>
              <w:tc>
                <w:tcPr>
                  <w:tcW w:w="1960" w:type="dxa"/>
                  <w:tcBorders>
                    <w:top w:val="single" w:sz="4" w:space="0" w:color="auto"/>
                    <w:left w:val="single" w:sz="4" w:space="0" w:color="auto"/>
                    <w:bottom w:val="single" w:sz="4" w:space="0" w:color="auto"/>
                    <w:right w:val="single" w:sz="4" w:space="0" w:color="auto"/>
                  </w:tcBorders>
                  <w:shd w:val="clear" w:color="000000" w:fill="FFCC99"/>
                  <w:vAlign w:val="center"/>
                  <w:hideMark/>
                </w:tcPr>
                <w:p w:rsidR="0054409B" w:rsidRPr="0054409B" w:rsidRDefault="0054409B" w:rsidP="0054409B">
                  <w:pPr>
                    <w:spacing w:after="0" w:line="240" w:lineRule="auto"/>
                    <w:jc w:val="center"/>
                    <w:rPr>
                      <w:rFonts w:ascii="Trebuchet MS" w:eastAsia="Times New Roman" w:hAnsi="Trebuchet MS" w:cs="Calibri"/>
                      <w:b/>
                      <w:bCs/>
                      <w:color w:val="3F3F76"/>
                      <w:lang w:val="en-US"/>
                    </w:rPr>
                  </w:pPr>
                  <w:proofErr w:type="spellStart"/>
                  <w:r w:rsidRPr="0054409B">
                    <w:rPr>
                      <w:rFonts w:ascii="Trebuchet MS" w:eastAsia="Times New Roman" w:hAnsi="Trebuchet MS" w:cs="Calibri"/>
                      <w:b/>
                      <w:bCs/>
                      <w:color w:val="3F3F76"/>
                      <w:lang w:val="en-US"/>
                    </w:rPr>
                    <w:t>Suprafață</w:t>
                  </w:r>
                  <w:proofErr w:type="spellEnd"/>
                  <w:r w:rsidRPr="0054409B">
                    <w:rPr>
                      <w:rFonts w:ascii="Trebuchet MS" w:eastAsia="Times New Roman" w:hAnsi="Trebuchet MS" w:cs="Calibri"/>
                      <w:b/>
                      <w:bCs/>
                      <w:color w:val="3F3F76"/>
                      <w:lang w:val="en-US"/>
                    </w:rPr>
                    <w:t xml:space="preserve"> TERITORIU GAL (km</w:t>
                  </w:r>
                  <w:r w:rsidRPr="0054409B">
                    <w:rPr>
                      <w:rFonts w:ascii="Calibri" w:eastAsia="Times New Roman" w:hAnsi="Calibri" w:cs="Calibri"/>
                      <w:b/>
                      <w:bCs/>
                      <w:color w:val="3F3F76"/>
                      <w:lang w:val="en-US"/>
                    </w:rPr>
                    <w:t>²</w:t>
                  </w:r>
                  <w:r w:rsidRPr="0054409B">
                    <w:rPr>
                      <w:rFonts w:ascii="Trebuchet MS" w:eastAsia="Times New Roman" w:hAnsi="Trebuchet MS" w:cs="Calibri"/>
                      <w:b/>
                      <w:bCs/>
                      <w:color w:val="3F3F76"/>
                      <w:lang w:val="en-US"/>
                    </w:rPr>
                    <w:t>)</w:t>
                  </w:r>
                </w:p>
              </w:tc>
              <w:tc>
                <w:tcPr>
                  <w:tcW w:w="2020" w:type="dxa"/>
                  <w:tcBorders>
                    <w:top w:val="single" w:sz="4" w:space="0" w:color="7F7F7F"/>
                    <w:left w:val="nil"/>
                    <w:bottom w:val="single" w:sz="4" w:space="0" w:color="7F7F7F"/>
                    <w:right w:val="single" w:sz="4" w:space="0" w:color="7F7F7F"/>
                  </w:tcBorders>
                  <w:shd w:val="clear" w:color="000000" w:fill="FFCC99"/>
                  <w:vAlign w:val="center"/>
                  <w:hideMark/>
                </w:tcPr>
                <w:p w:rsidR="0054409B" w:rsidRPr="0054409B" w:rsidRDefault="0054409B" w:rsidP="0054409B">
                  <w:pPr>
                    <w:spacing w:after="0" w:line="240" w:lineRule="auto"/>
                    <w:jc w:val="center"/>
                    <w:rPr>
                      <w:rFonts w:ascii="Trebuchet MS" w:eastAsia="Times New Roman" w:hAnsi="Trebuchet MS" w:cs="Calibri"/>
                      <w:b/>
                      <w:bCs/>
                      <w:color w:val="3F3F76"/>
                      <w:lang w:val="en-US"/>
                    </w:rPr>
                  </w:pPr>
                  <w:proofErr w:type="spellStart"/>
                  <w:r w:rsidRPr="0054409B">
                    <w:rPr>
                      <w:rFonts w:ascii="Trebuchet MS" w:eastAsia="Times New Roman" w:hAnsi="Trebuchet MS" w:cs="Calibri"/>
                      <w:b/>
                      <w:bCs/>
                      <w:color w:val="3F3F76"/>
                      <w:lang w:val="en-US"/>
                    </w:rPr>
                    <w:t>Populație</w:t>
                  </w:r>
                  <w:proofErr w:type="spellEnd"/>
                  <w:r w:rsidRPr="0054409B">
                    <w:rPr>
                      <w:rFonts w:ascii="Trebuchet MS" w:eastAsia="Times New Roman" w:hAnsi="Trebuchet MS" w:cs="Calibri"/>
                      <w:b/>
                      <w:bCs/>
                      <w:color w:val="3F3F76"/>
                      <w:lang w:val="en-US"/>
                    </w:rPr>
                    <w:t xml:space="preserve"> TERITORIU GAL (</w:t>
                  </w:r>
                  <w:proofErr w:type="spellStart"/>
                  <w:r w:rsidRPr="0054409B">
                    <w:rPr>
                      <w:rFonts w:ascii="Trebuchet MS" w:eastAsia="Times New Roman" w:hAnsi="Trebuchet MS" w:cs="Calibri"/>
                      <w:b/>
                      <w:bCs/>
                      <w:color w:val="3F3F76"/>
                      <w:lang w:val="en-US"/>
                    </w:rPr>
                    <w:t>nr</w:t>
                  </w:r>
                  <w:proofErr w:type="spellEnd"/>
                  <w:r w:rsidRPr="0054409B">
                    <w:rPr>
                      <w:rFonts w:ascii="Trebuchet MS" w:eastAsia="Times New Roman" w:hAnsi="Trebuchet MS" w:cs="Calibri"/>
                      <w:b/>
                      <w:bCs/>
                      <w:color w:val="3F3F76"/>
                      <w:lang w:val="en-US"/>
                    </w:rPr>
                    <w:t xml:space="preserve">. </w:t>
                  </w:r>
                  <w:proofErr w:type="spellStart"/>
                  <w:r w:rsidRPr="0054409B">
                    <w:rPr>
                      <w:rFonts w:ascii="Trebuchet MS" w:eastAsia="Times New Roman" w:hAnsi="Trebuchet MS" w:cs="Calibri"/>
                      <w:b/>
                      <w:bCs/>
                      <w:color w:val="3F3F76"/>
                      <w:lang w:val="en-US"/>
                    </w:rPr>
                    <w:t>locuitori</w:t>
                  </w:r>
                  <w:proofErr w:type="spellEnd"/>
                  <w:r w:rsidRPr="0054409B">
                    <w:rPr>
                      <w:rFonts w:ascii="Trebuchet MS" w:eastAsia="Times New Roman" w:hAnsi="Trebuchet MS" w:cs="Calibri"/>
                      <w:b/>
                      <w:bCs/>
                      <w:color w:val="3F3F76"/>
                      <w:lang w:val="en-US"/>
                    </w:rPr>
                    <w:t>)</w:t>
                  </w:r>
                </w:p>
              </w:tc>
              <w:tc>
                <w:tcPr>
                  <w:tcW w:w="1980" w:type="dxa"/>
                  <w:tcBorders>
                    <w:top w:val="single" w:sz="4" w:space="0" w:color="7F7F7F"/>
                    <w:left w:val="nil"/>
                    <w:bottom w:val="single" w:sz="4" w:space="0" w:color="7F7F7F"/>
                    <w:right w:val="single" w:sz="4" w:space="0" w:color="7F7F7F"/>
                  </w:tcBorders>
                  <w:shd w:val="clear" w:color="000000" w:fill="FFCC99"/>
                  <w:vAlign w:val="center"/>
                  <w:hideMark/>
                </w:tcPr>
                <w:p w:rsidR="0054409B" w:rsidRPr="0054409B" w:rsidRDefault="0054409B" w:rsidP="0054409B">
                  <w:pPr>
                    <w:spacing w:after="0" w:line="240" w:lineRule="auto"/>
                    <w:jc w:val="center"/>
                    <w:rPr>
                      <w:rFonts w:ascii="Trebuchet MS" w:eastAsia="Times New Roman" w:hAnsi="Trebuchet MS" w:cs="Calibri"/>
                      <w:b/>
                      <w:bCs/>
                      <w:color w:val="FF0000"/>
                      <w:lang w:val="en-US"/>
                    </w:rPr>
                  </w:pPr>
                  <w:r w:rsidRPr="0054409B">
                    <w:rPr>
                      <w:rFonts w:ascii="Trebuchet MS" w:eastAsia="Times New Roman" w:hAnsi="Trebuchet MS" w:cs="Calibri"/>
                      <w:b/>
                      <w:bCs/>
                      <w:color w:val="FF0000"/>
                      <w:lang w:val="en-US"/>
                    </w:rPr>
                    <w:t>ALOCARE  EURI (euro)</w:t>
                  </w:r>
                </w:p>
              </w:tc>
              <w:tc>
                <w:tcPr>
                  <w:tcW w:w="170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jc w:val="center"/>
                    <w:rPr>
                      <w:rFonts w:ascii="Trebuchet MS" w:eastAsia="Times New Roman" w:hAnsi="Trebuchet MS" w:cs="Calibri"/>
                      <w:b/>
                      <w:bCs/>
                      <w:color w:val="FF0000"/>
                      <w:lang w:val="en-US"/>
                    </w:rPr>
                  </w:pPr>
                </w:p>
              </w:tc>
              <w:tc>
                <w:tcPr>
                  <w:tcW w:w="250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c>
                <w:tcPr>
                  <w:tcW w:w="238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r>
            <w:tr w:rsidR="0054409B" w:rsidRPr="0054409B" w:rsidTr="0054409B">
              <w:trPr>
                <w:trHeight w:val="330"/>
              </w:trPr>
              <w:tc>
                <w:tcPr>
                  <w:tcW w:w="1960" w:type="dxa"/>
                  <w:tcBorders>
                    <w:top w:val="nil"/>
                    <w:left w:val="single" w:sz="4" w:space="0" w:color="auto"/>
                    <w:bottom w:val="single" w:sz="4" w:space="0" w:color="auto"/>
                    <w:right w:val="single" w:sz="4" w:space="0" w:color="auto"/>
                  </w:tcBorders>
                  <w:shd w:val="clear" w:color="auto" w:fill="auto"/>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779.48</w:t>
                  </w:r>
                </w:p>
              </w:tc>
              <w:tc>
                <w:tcPr>
                  <w:tcW w:w="2020" w:type="dxa"/>
                  <w:tcBorders>
                    <w:top w:val="nil"/>
                    <w:left w:val="nil"/>
                    <w:bottom w:val="single" w:sz="4" w:space="0" w:color="7F7F7F"/>
                    <w:right w:val="single" w:sz="4" w:space="0" w:color="7F7F7F"/>
                  </w:tcBorders>
                  <w:shd w:val="clear" w:color="auto" w:fill="auto"/>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29,630.00</w:t>
                  </w:r>
                </w:p>
              </w:tc>
              <w:tc>
                <w:tcPr>
                  <w:tcW w:w="1980" w:type="dxa"/>
                  <w:tcBorders>
                    <w:top w:val="nil"/>
                    <w:left w:val="nil"/>
                    <w:bottom w:val="single" w:sz="4" w:space="0" w:color="7F7F7F"/>
                    <w:right w:val="single" w:sz="4" w:space="0" w:color="7F7F7F"/>
                  </w:tcBorders>
                  <w:shd w:val="clear" w:color="auto" w:fill="auto"/>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95,468.07</w:t>
                  </w:r>
                </w:p>
              </w:tc>
              <w:tc>
                <w:tcPr>
                  <w:tcW w:w="170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p>
              </w:tc>
              <w:tc>
                <w:tcPr>
                  <w:tcW w:w="250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c>
                <w:tcPr>
                  <w:tcW w:w="238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r>
            <w:tr w:rsidR="0054409B" w:rsidRPr="0054409B" w:rsidTr="0054409B">
              <w:trPr>
                <w:trHeight w:val="330"/>
              </w:trPr>
              <w:tc>
                <w:tcPr>
                  <w:tcW w:w="196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c>
                <w:tcPr>
                  <w:tcW w:w="202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c>
                <w:tcPr>
                  <w:tcW w:w="198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c>
                <w:tcPr>
                  <w:tcW w:w="170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c>
                <w:tcPr>
                  <w:tcW w:w="250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c>
                <w:tcPr>
                  <w:tcW w:w="238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r>
            <w:tr w:rsidR="0054409B" w:rsidRPr="0054409B" w:rsidTr="0054409B">
              <w:trPr>
                <w:trHeight w:val="345"/>
              </w:trPr>
              <w:tc>
                <w:tcPr>
                  <w:tcW w:w="196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c>
                <w:tcPr>
                  <w:tcW w:w="202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c>
                <w:tcPr>
                  <w:tcW w:w="198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c>
                <w:tcPr>
                  <w:tcW w:w="170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c>
                <w:tcPr>
                  <w:tcW w:w="250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c>
                <w:tcPr>
                  <w:tcW w:w="2380" w:type="dxa"/>
                  <w:tcBorders>
                    <w:top w:val="nil"/>
                    <w:left w:val="nil"/>
                    <w:bottom w:val="nil"/>
                    <w:right w:val="nil"/>
                  </w:tcBorders>
                  <w:shd w:val="clear" w:color="auto" w:fill="auto"/>
                  <w:noWrap/>
                  <w:vAlign w:val="bottom"/>
                  <w:hideMark/>
                </w:tcPr>
                <w:p w:rsidR="0054409B" w:rsidRPr="0054409B" w:rsidRDefault="0054409B" w:rsidP="0054409B">
                  <w:pPr>
                    <w:spacing w:after="0" w:line="240" w:lineRule="auto"/>
                    <w:rPr>
                      <w:rFonts w:ascii="Times New Roman" w:eastAsia="Times New Roman" w:hAnsi="Times New Roman" w:cs="Times New Roman"/>
                      <w:sz w:val="20"/>
                      <w:szCs w:val="20"/>
                      <w:lang w:val="en-US"/>
                    </w:rPr>
                  </w:pPr>
                </w:p>
              </w:tc>
            </w:tr>
            <w:tr w:rsidR="0054409B" w:rsidRPr="0054409B" w:rsidTr="0054409B">
              <w:trPr>
                <w:trHeight w:val="1650"/>
              </w:trPr>
              <w:tc>
                <w:tcPr>
                  <w:tcW w:w="1960" w:type="dxa"/>
                  <w:tcBorders>
                    <w:top w:val="single" w:sz="8" w:space="0" w:color="auto"/>
                    <w:left w:val="single" w:sz="8" w:space="0" w:color="auto"/>
                    <w:bottom w:val="single" w:sz="4" w:space="0" w:color="auto"/>
                    <w:right w:val="single" w:sz="4" w:space="0" w:color="7F7F7F"/>
                  </w:tcBorders>
                  <w:shd w:val="clear" w:color="000000" w:fill="FFCC99"/>
                  <w:vAlign w:val="center"/>
                  <w:hideMark/>
                </w:tcPr>
                <w:p w:rsidR="0054409B" w:rsidRPr="0054409B" w:rsidRDefault="0054409B" w:rsidP="0054409B">
                  <w:pPr>
                    <w:spacing w:after="0" w:line="240" w:lineRule="auto"/>
                    <w:jc w:val="center"/>
                    <w:rPr>
                      <w:rFonts w:ascii="Trebuchet MS" w:eastAsia="Times New Roman" w:hAnsi="Trebuchet MS" w:cs="Calibri"/>
                      <w:b/>
                      <w:bCs/>
                      <w:color w:val="3F3F76"/>
                      <w:lang w:val="en-US"/>
                    </w:rPr>
                  </w:pPr>
                  <w:proofErr w:type="spellStart"/>
                  <w:r w:rsidRPr="0054409B">
                    <w:rPr>
                      <w:rFonts w:ascii="Trebuchet MS" w:eastAsia="Times New Roman" w:hAnsi="Trebuchet MS" w:cs="Calibri"/>
                      <w:b/>
                      <w:bCs/>
                      <w:color w:val="3F3F76"/>
                      <w:lang w:val="en-US"/>
                    </w:rPr>
                    <w:t>Submăsura</w:t>
                  </w:r>
                  <w:proofErr w:type="spellEnd"/>
                </w:p>
              </w:tc>
              <w:tc>
                <w:tcPr>
                  <w:tcW w:w="2020" w:type="dxa"/>
                  <w:tcBorders>
                    <w:top w:val="single" w:sz="8" w:space="0" w:color="auto"/>
                    <w:left w:val="nil"/>
                    <w:bottom w:val="single" w:sz="4" w:space="0" w:color="7F7F7F"/>
                    <w:right w:val="single" w:sz="4" w:space="0" w:color="7F7F7F"/>
                  </w:tcBorders>
                  <w:shd w:val="clear" w:color="000000" w:fill="FFCC99"/>
                  <w:vAlign w:val="center"/>
                  <w:hideMark/>
                </w:tcPr>
                <w:p w:rsidR="0054409B" w:rsidRPr="0054409B" w:rsidRDefault="0054409B" w:rsidP="0054409B">
                  <w:pPr>
                    <w:spacing w:after="0" w:line="240" w:lineRule="auto"/>
                    <w:jc w:val="center"/>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PRIORITATE</w:t>
                  </w:r>
                </w:p>
              </w:tc>
              <w:tc>
                <w:tcPr>
                  <w:tcW w:w="1980" w:type="dxa"/>
                  <w:tcBorders>
                    <w:top w:val="single" w:sz="8" w:space="0" w:color="auto"/>
                    <w:left w:val="nil"/>
                    <w:bottom w:val="single" w:sz="4" w:space="0" w:color="7F7F7F"/>
                    <w:right w:val="single" w:sz="4" w:space="0" w:color="7F7F7F"/>
                  </w:tcBorders>
                  <w:shd w:val="clear" w:color="000000" w:fill="FFCC99"/>
                  <w:vAlign w:val="center"/>
                  <w:hideMark/>
                </w:tcPr>
                <w:p w:rsidR="0054409B" w:rsidRPr="0054409B" w:rsidRDefault="0054409B" w:rsidP="0054409B">
                  <w:pPr>
                    <w:spacing w:after="0" w:line="240" w:lineRule="auto"/>
                    <w:jc w:val="center"/>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MĂSURA</w:t>
                  </w:r>
                </w:p>
              </w:tc>
              <w:tc>
                <w:tcPr>
                  <w:tcW w:w="1700" w:type="dxa"/>
                  <w:tcBorders>
                    <w:top w:val="single" w:sz="8" w:space="0" w:color="auto"/>
                    <w:left w:val="nil"/>
                    <w:bottom w:val="single" w:sz="4" w:space="0" w:color="7F7F7F"/>
                    <w:right w:val="single" w:sz="4" w:space="0" w:color="7F7F7F"/>
                  </w:tcBorders>
                  <w:shd w:val="clear" w:color="000000" w:fill="FFCC99"/>
                  <w:vAlign w:val="center"/>
                  <w:hideMark/>
                </w:tcPr>
                <w:p w:rsidR="0054409B" w:rsidRPr="0054409B" w:rsidRDefault="0054409B" w:rsidP="0054409B">
                  <w:pPr>
                    <w:spacing w:after="0" w:line="240" w:lineRule="auto"/>
                    <w:jc w:val="center"/>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INTENSITATEA SPRIJINULUI</w:t>
                  </w:r>
                </w:p>
              </w:tc>
              <w:tc>
                <w:tcPr>
                  <w:tcW w:w="2500" w:type="dxa"/>
                  <w:tcBorders>
                    <w:top w:val="single" w:sz="8" w:space="0" w:color="auto"/>
                    <w:left w:val="nil"/>
                    <w:bottom w:val="single" w:sz="4" w:space="0" w:color="auto"/>
                    <w:right w:val="nil"/>
                  </w:tcBorders>
                  <w:shd w:val="clear" w:color="000000" w:fill="FFCC99"/>
                  <w:vAlign w:val="center"/>
                  <w:hideMark/>
                </w:tcPr>
                <w:p w:rsidR="0054409B" w:rsidRPr="0054409B" w:rsidRDefault="0054409B" w:rsidP="0054409B">
                  <w:pPr>
                    <w:spacing w:after="0" w:line="240" w:lineRule="auto"/>
                    <w:jc w:val="center"/>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 xml:space="preserve">CONTRIBUȚIA PUBLICĂ NERAMBURSABILĂ/ MĂSURĂ - </w:t>
                  </w:r>
                  <w:r w:rsidRPr="0054409B">
                    <w:rPr>
                      <w:rFonts w:ascii="Trebuchet MS" w:eastAsia="Times New Roman" w:hAnsi="Trebuchet MS" w:cs="Calibri"/>
                      <w:b/>
                      <w:bCs/>
                      <w:color w:val="FF0000"/>
                      <w:lang w:val="en-US"/>
                    </w:rPr>
                    <w:t>EURI</w:t>
                  </w:r>
                  <w:r w:rsidRPr="0054409B">
                    <w:rPr>
                      <w:rFonts w:ascii="Trebuchet MS" w:eastAsia="Times New Roman" w:hAnsi="Trebuchet MS" w:cs="Calibri"/>
                      <w:b/>
                      <w:bCs/>
                      <w:color w:val="3F3F76"/>
                      <w:lang w:val="en-US"/>
                    </w:rPr>
                    <w:br/>
                    <w:t>(euro)</w:t>
                  </w:r>
                </w:p>
              </w:tc>
              <w:tc>
                <w:tcPr>
                  <w:tcW w:w="2380" w:type="dxa"/>
                  <w:tcBorders>
                    <w:top w:val="single" w:sz="8" w:space="0" w:color="auto"/>
                    <w:left w:val="single" w:sz="4" w:space="0" w:color="7F7F7F"/>
                    <w:bottom w:val="single" w:sz="4" w:space="0" w:color="auto"/>
                    <w:right w:val="single" w:sz="8" w:space="0" w:color="auto"/>
                  </w:tcBorders>
                  <w:shd w:val="clear" w:color="000000" w:fill="FFCC99"/>
                  <w:vAlign w:val="center"/>
                  <w:hideMark/>
                </w:tcPr>
                <w:p w:rsidR="0054409B" w:rsidRPr="0054409B" w:rsidRDefault="0054409B" w:rsidP="0054409B">
                  <w:pPr>
                    <w:spacing w:after="0" w:line="240" w:lineRule="auto"/>
                    <w:jc w:val="center"/>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 xml:space="preserve">CONTRIBUȚIA PUBLICĂ NERAMBURSABILĂ/ PRIORITATE - </w:t>
                  </w:r>
                  <w:r w:rsidRPr="0054409B">
                    <w:rPr>
                      <w:rFonts w:ascii="Trebuchet MS" w:eastAsia="Times New Roman" w:hAnsi="Trebuchet MS" w:cs="Calibri"/>
                      <w:b/>
                      <w:bCs/>
                      <w:color w:val="FF0000"/>
                      <w:lang w:val="en-US"/>
                    </w:rPr>
                    <w:t>EURI</w:t>
                  </w:r>
                  <w:r w:rsidRPr="0054409B">
                    <w:rPr>
                      <w:rFonts w:ascii="Trebuchet MS" w:eastAsia="Times New Roman" w:hAnsi="Trebuchet MS" w:cs="Calibri"/>
                      <w:b/>
                      <w:bCs/>
                      <w:color w:val="3F3F76"/>
                      <w:lang w:val="en-US"/>
                    </w:rPr>
                    <w:br/>
                    <w:t>(euro)</w:t>
                  </w:r>
                </w:p>
              </w:tc>
            </w:tr>
            <w:tr w:rsidR="0054409B" w:rsidRPr="0054409B" w:rsidTr="0054409B">
              <w:trPr>
                <w:trHeight w:val="330"/>
              </w:trPr>
              <w:tc>
                <w:tcPr>
                  <w:tcW w:w="1960" w:type="dxa"/>
                  <w:vMerge w:val="restart"/>
                  <w:tcBorders>
                    <w:top w:val="nil"/>
                    <w:left w:val="single" w:sz="8" w:space="0" w:color="auto"/>
                    <w:bottom w:val="single" w:sz="4" w:space="0" w:color="000000"/>
                    <w:right w:val="nil"/>
                  </w:tcBorders>
                  <w:shd w:val="clear" w:color="000000" w:fill="FFCC99"/>
                  <w:vAlign w:val="center"/>
                  <w:hideMark/>
                </w:tcPr>
                <w:p w:rsidR="0054409B" w:rsidRPr="0054409B" w:rsidRDefault="0054409B" w:rsidP="0054409B">
                  <w:pPr>
                    <w:spacing w:after="0" w:line="240" w:lineRule="auto"/>
                    <w:jc w:val="center"/>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19.2</w:t>
                  </w:r>
                </w:p>
              </w:tc>
              <w:tc>
                <w:tcPr>
                  <w:tcW w:w="2020"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center"/>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1</w:t>
                  </w:r>
                </w:p>
              </w:tc>
              <w:tc>
                <w:tcPr>
                  <w:tcW w:w="1980" w:type="dxa"/>
                  <w:tcBorders>
                    <w:top w:val="single" w:sz="4" w:space="0" w:color="auto"/>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0</w:t>
                  </w:r>
                </w:p>
              </w:tc>
              <w:tc>
                <w:tcPr>
                  <w:tcW w:w="1700" w:type="dxa"/>
                  <w:tcBorders>
                    <w:top w:val="single" w:sz="4" w:space="0" w:color="auto"/>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0.00%</w:t>
                  </w:r>
                </w:p>
              </w:tc>
              <w:tc>
                <w:tcPr>
                  <w:tcW w:w="250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0.00</w:t>
                  </w:r>
                </w:p>
              </w:tc>
              <w:tc>
                <w:tcPr>
                  <w:tcW w:w="2380" w:type="dxa"/>
                  <w:vMerge w:val="restart"/>
                  <w:tcBorders>
                    <w:top w:val="nil"/>
                    <w:left w:val="single" w:sz="4" w:space="0" w:color="auto"/>
                    <w:bottom w:val="single" w:sz="4" w:space="0" w:color="auto"/>
                    <w:right w:val="single" w:sz="8" w:space="0" w:color="auto"/>
                  </w:tcBorders>
                  <w:shd w:val="clear" w:color="000000" w:fill="FFFFFF"/>
                  <w:vAlign w:val="bottom"/>
                  <w:hideMark/>
                </w:tcPr>
                <w:p w:rsidR="0054409B" w:rsidRPr="0054409B" w:rsidRDefault="0054409B" w:rsidP="0054409B">
                  <w:pPr>
                    <w:spacing w:after="0" w:line="240" w:lineRule="auto"/>
                    <w:jc w:val="center"/>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0</w:t>
                  </w:r>
                </w:p>
              </w:tc>
            </w:tr>
            <w:tr w:rsidR="0054409B" w:rsidRPr="0054409B" w:rsidTr="0054409B">
              <w:trPr>
                <w:trHeight w:val="330"/>
              </w:trPr>
              <w:tc>
                <w:tcPr>
                  <w:tcW w:w="1960" w:type="dxa"/>
                  <w:vMerge/>
                  <w:tcBorders>
                    <w:top w:val="nil"/>
                    <w:left w:val="single" w:sz="8" w:space="0" w:color="auto"/>
                    <w:bottom w:val="single" w:sz="4" w:space="0" w:color="000000"/>
                    <w:right w:val="nil"/>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c>
                <w:tcPr>
                  <w:tcW w:w="2020" w:type="dxa"/>
                  <w:vMerge/>
                  <w:tcBorders>
                    <w:top w:val="single" w:sz="4" w:space="0" w:color="auto"/>
                    <w:left w:val="single" w:sz="4" w:space="0" w:color="auto"/>
                    <w:bottom w:val="single" w:sz="4" w:space="0" w:color="auto"/>
                    <w:right w:val="single" w:sz="4" w:space="0" w:color="auto"/>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c>
                <w:tcPr>
                  <w:tcW w:w="1980" w:type="dxa"/>
                  <w:tcBorders>
                    <w:top w:val="nil"/>
                    <w:left w:val="nil"/>
                    <w:bottom w:val="single" w:sz="4" w:space="0" w:color="auto"/>
                    <w:right w:val="single" w:sz="4" w:space="0" w:color="auto"/>
                  </w:tcBorders>
                  <w:shd w:val="clear" w:color="auto" w:fill="auto"/>
                  <w:noWrap/>
                  <w:vAlign w:val="bottom"/>
                  <w:hideMark/>
                </w:tcPr>
                <w:p w:rsidR="0054409B" w:rsidRPr="0054409B" w:rsidRDefault="0054409B" w:rsidP="0054409B">
                  <w:pPr>
                    <w:spacing w:after="0" w:line="240" w:lineRule="auto"/>
                    <w:jc w:val="right"/>
                    <w:rPr>
                      <w:rFonts w:ascii="Calibri" w:eastAsia="Times New Roman" w:hAnsi="Calibri" w:cs="Calibri"/>
                      <w:color w:val="000000"/>
                      <w:lang w:val="en-US"/>
                    </w:rPr>
                  </w:pPr>
                  <w:r w:rsidRPr="0054409B">
                    <w:rPr>
                      <w:rFonts w:ascii="Calibri" w:eastAsia="Times New Roman" w:hAnsi="Calibri" w:cs="Calibri"/>
                      <w:color w:val="000000"/>
                      <w:lang w:val="en-US"/>
                    </w:rPr>
                    <w:t>0</w:t>
                  </w:r>
                </w:p>
              </w:tc>
              <w:tc>
                <w:tcPr>
                  <w:tcW w:w="170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0.00%</w:t>
                  </w:r>
                </w:p>
              </w:tc>
              <w:tc>
                <w:tcPr>
                  <w:tcW w:w="250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0.00</w:t>
                  </w:r>
                </w:p>
              </w:tc>
              <w:tc>
                <w:tcPr>
                  <w:tcW w:w="2380" w:type="dxa"/>
                  <w:vMerge/>
                  <w:tcBorders>
                    <w:top w:val="nil"/>
                    <w:left w:val="single" w:sz="4" w:space="0" w:color="auto"/>
                    <w:bottom w:val="single" w:sz="4" w:space="0" w:color="auto"/>
                    <w:right w:val="single" w:sz="8" w:space="0" w:color="auto"/>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r>
            <w:tr w:rsidR="0054409B" w:rsidRPr="0054409B" w:rsidTr="0054409B">
              <w:trPr>
                <w:trHeight w:val="330"/>
              </w:trPr>
              <w:tc>
                <w:tcPr>
                  <w:tcW w:w="1960" w:type="dxa"/>
                  <w:vMerge/>
                  <w:tcBorders>
                    <w:top w:val="nil"/>
                    <w:left w:val="single" w:sz="8" w:space="0" w:color="auto"/>
                    <w:bottom w:val="single" w:sz="4" w:space="0" w:color="000000"/>
                    <w:right w:val="nil"/>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c>
                <w:tcPr>
                  <w:tcW w:w="2020" w:type="dxa"/>
                  <w:vMerge w:val="restart"/>
                  <w:tcBorders>
                    <w:top w:val="nil"/>
                    <w:left w:val="single" w:sz="4" w:space="0" w:color="auto"/>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center"/>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2</w:t>
                  </w:r>
                </w:p>
              </w:tc>
              <w:tc>
                <w:tcPr>
                  <w:tcW w:w="198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0</w:t>
                  </w:r>
                </w:p>
              </w:tc>
              <w:tc>
                <w:tcPr>
                  <w:tcW w:w="170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0.00%</w:t>
                  </w:r>
                </w:p>
              </w:tc>
              <w:tc>
                <w:tcPr>
                  <w:tcW w:w="250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0.00</w:t>
                  </w:r>
                </w:p>
              </w:tc>
              <w:tc>
                <w:tcPr>
                  <w:tcW w:w="2380" w:type="dxa"/>
                  <w:vMerge w:val="restart"/>
                  <w:tcBorders>
                    <w:top w:val="nil"/>
                    <w:left w:val="single" w:sz="4" w:space="0" w:color="auto"/>
                    <w:bottom w:val="single" w:sz="4" w:space="0" w:color="auto"/>
                    <w:right w:val="single" w:sz="8" w:space="0" w:color="auto"/>
                  </w:tcBorders>
                  <w:shd w:val="clear" w:color="000000" w:fill="FFFFFF"/>
                  <w:vAlign w:val="bottom"/>
                  <w:hideMark/>
                </w:tcPr>
                <w:p w:rsidR="0054409B" w:rsidRPr="0054409B" w:rsidRDefault="0054409B" w:rsidP="0054409B">
                  <w:pPr>
                    <w:spacing w:after="0" w:line="240" w:lineRule="auto"/>
                    <w:jc w:val="center"/>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0</w:t>
                  </w:r>
                </w:p>
              </w:tc>
            </w:tr>
            <w:tr w:rsidR="0054409B" w:rsidRPr="0054409B" w:rsidTr="0054409B">
              <w:trPr>
                <w:trHeight w:val="330"/>
              </w:trPr>
              <w:tc>
                <w:tcPr>
                  <w:tcW w:w="1960" w:type="dxa"/>
                  <w:vMerge/>
                  <w:tcBorders>
                    <w:top w:val="nil"/>
                    <w:left w:val="single" w:sz="8" w:space="0" w:color="auto"/>
                    <w:bottom w:val="single" w:sz="4" w:space="0" w:color="000000"/>
                    <w:right w:val="nil"/>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c>
                <w:tcPr>
                  <w:tcW w:w="2020" w:type="dxa"/>
                  <w:vMerge/>
                  <w:tcBorders>
                    <w:top w:val="nil"/>
                    <w:left w:val="single" w:sz="4" w:space="0" w:color="auto"/>
                    <w:bottom w:val="single" w:sz="4" w:space="0" w:color="auto"/>
                    <w:right w:val="single" w:sz="4" w:space="0" w:color="auto"/>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c>
                <w:tcPr>
                  <w:tcW w:w="198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0</w:t>
                  </w:r>
                </w:p>
              </w:tc>
              <w:tc>
                <w:tcPr>
                  <w:tcW w:w="170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0.00%</w:t>
                  </w:r>
                </w:p>
              </w:tc>
              <w:tc>
                <w:tcPr>
                  <w:tcW w:w="250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0.00</w:t>
                  </w:r>
                </w:p>
              </w:tc>
              <w:tc>
                <w:tcPr>
                  <w:tcW w:w="2380" w:type="dxa"/>
                  <w:vMerge/>
                  <w:tcBorders>
                    <w:top w:val="nil"/>
                    <w:left w:val="single" w:sz="4" w:space="0" w:color="auto"/>
                    <w:bottom w:val="single" w:sz="4" w:space="0" w:color="auto"/>
                    <w:right w:val="single" w:sz="8" w:space="0" w:color="auto"/>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r>
            <w:tr w:rsidR="0054409B" w:rsidRPr="0054409B" w:rsidTr="0054409B">
              <w:trPr>
                <w:trHeight w:val="330"/>
              </w:trPr>
              <w:tc>
                <w:tcPr>
                  <w:tcW w:w="1960" w:type="dxa"/>
                  <w:vMerge/>
                  <w:tcBorders>
                    <w:top w:val="nil"/>
                    <w:left w:val="single" w:sz="8" w:space="0" w:color="auto"/>
                    <w:bottom w:val="single" w:sz="4" w:space="0" w:color="000000"/>
                    <w:right w:val="nil"/>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c>
                <w:tcPr>
                  <w:tcW w:w="2020" w:type="dxa"/>
                  <w:vMerge w:val="restart"/>
                  <w:tcBorders>
                    <w:top w:val="nil"/>
                    <w:left w:val="single" w:sz="4" w:space="0" w:color="auto"/>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center"/>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3</w:t>
                  </w:r>
                </w:p>
              </w:tc>
              <w:tc>
                <w:tcPr>
                  <w:tcW w:w="198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0</w:t>
                  </w:r>
                </w:p>
              </w:tc>
              <w:tc>
                <w:tcPr>
                  <w:tcW w:w="170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0.00%</w:t>
                  </w:r>
                </w:p>
              </w:tc>
              <w:tc>
                <w:tcPr>
                  <w:tcW w:w="250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0.00</w:t>
                  </w:r>
                </w:p>
              </w:tc>
              <w:tc>
                <w:tcPr>
                  <w:tcW w:w="2380" w:type="dxa"/>
                  <w:vMerge w:val="restart"/>
                  <w:tcBorders>
                    <w:top w:val="nil"/>
                    <w:left w:val="single" w:sz="4" w:space="0" w:color="auto"/>
                    <w:bottom w:val="single" w:sz="4" w:space="0" w:color="auto"/>
                    <w:right w:val="single" w:sz="8" w:space="0" w:color="auto"/>
                  </w:tcBorders>
                  <w:shd w:val="clear" w:color="000000" w:fill="FFFFFF"/>
                  <w:vAlign w:val="bottom"/>
                  <w:hideMark/>
                </w:tcPr>
                <w:p w:rsidR="0054409B" w:rsidRPr="0054409B" w:rsidRDefault="0054409B" w:rsidP="0054409B">
                  <w:pPr>
                    <w:spacing w:after="0" w:line="240" w:lineRule="auto"/>
                    <w:jc w:val="center"/>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0</w:t>
                  </w:r>
                </w:p>
              </w:tc>
            </w:tr>
            <w:tr w:rsidR="0054409B" w:rsidRPr="0054409B" w:rsidTr="0054409B">
              <w:trPr>
                <w:trHeight w:val="330"/>
              </w:trPr>
              <w:tc>
                <w:tcPr>
                  <w:tcW w:w="1960" w:type="dxa"/>
                  <w:vMerge/>
                  <w:tcBorders>
                    <w:top w:val="nil"/>
                    <w:left w:val="single" w:sz="8" w:space="0" w:color="auto"/>
                    <w:bottom w:val="single" w:sz="4" w:space="0" w:color="000000"/>
                    <w:right w:val="nil"/>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c>
                <w:tcPr>
                  <w:tcW w:w="2020" w:type="dxa"/>
                  <w:vMerge/>
                  <w:tcBorders>
                    <w:top w:val="nil"/>
                    <w:left w:val="single" w:sz="4" w:space="0" w:color="auto"/>
                    <w:bottom w:val="single" w:sz="4" w:space="0" w:color="auto"/>
                    <w:right w:val="single" w:sz="4" w:space="0" w:color="auto"/>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c>
                <w:tcPr>
                  <w:tcW w:w="198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0</w:t>
                  </w:r>
                </w:p>
              </w:tc>
              <w:tc>
                <w:tcPr>
                  <w:tcW w:w="170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0.00%</w:t>
                  </w:r>
                </w:p>
              </w:tc>
              <w:tc>
                <w:tcPr>
                  <w:tcW w:w="250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0.00</w:t>
                  </w:r>
                </w:p>
              </w:tc>
              <w:tc>
                <w:tcPr>
                  <w:tcW w:w="2380" w:type="dxa"/>
                  <w:vMerge/>
                  <w:tcBorders>
                    <w:top w:val="nil"/>
                    <w:left w:val="single" w:sz="4" w:space="0" w:color="auto"/>
                    <w:bottom w:val="single" w:sz="4" w:space="0" w:color="auto"/>
                    <w:right w:val="single" w:sz="8" w:space="0" w:color="auto"/>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r>
            <w:tr w:rsidR="0054409B" w:rsidRPr="0054409B" w:rsidTr="0054409B">
              <w:trPr>
                <w:trHeight w:val="330"/>
              </w:trPr>
              <w:tc>
                <w:tcPr>
                  <w:tcW w:w="1960" w:type="dxa"/>
                  <w:vMerge/>
                  <w:tcBorders>
                    <w:top w:val="nil"/>
                    <w:left w:val="single" w:sz="8" w:space="0" w:color="auto"/>
                    <w:bottom w:val="single" w:sz="4" w:space="0" w:color="000000"/>
                    <w:right w:val="nil"/>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c>
                <w:tcPr>
                  <w:tcW w:w="2020" w:type="dxa"/>
                  <w:vMerge w:val="restart"/>
                  <w:tcBorders>
                    <w:top w:val="nil"/>
                    <w:left w:val="single" w:sz="4" w:space="0" w:color="auto"/>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center"/>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4</w:t>
                  </w:r>
                </w:p>
              </w:tc>
              <w:tc>
                <w:tcPr>
                  <w:tcW w:w="198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0</w:t>
                  </w:r>
                </w:p>
              </w:tc>
              <w:tc>
                <w:tcPr>
                  <w:tcW w:w="170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0.00%</w:t>
                  </w:r>
                </w:p>
              </w:tc>
              <w:tc>
                <w:tcPr>
                  <w:tcW w:w="250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0.00</w:t>
                  </w:r>
                </w:p>
              </w:tc>
              <w:tc>
                <w:tcPr>
                  <w:tcW w:w="2380" w:type="dxa"/>
                  <w:vMerge w:val="restart"/>
                  <w:tcBorders>
                    <w:top w:val="nil"/>
                    <w:left w:val="single" w:sz="4" w:space="0" w:color="auto"/>
                    <w:bottom w:val="single" w:sz="4" w:space="0" w:color="auto"/>
                    <w:right w:val="single" w:sz="8" w:space="0" w:color="auto"/>
                  </w:tcBorders>
                  <w:shd w:val="clear" w:color="000000" w:fill="FFFFFF"/>
                  <w:vAlign w:val="bottom"/>
                  <w:hideMark/>
                </w:tcPr>
                <w:p w:rsidR="0054409B" w:rsidRPr="0054409B" w:rsidRDefault="0054409B" w:rsidP="0054409B">
                  <w:pPr>
                    <w:spacing w:after="0" w:line="240" w:lineRule="auto"/>
                    <w:jc w:val="center"/>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0</w:t>
                  </w:r>
                </w:p>
              </w:tc>
            </w:tr>
            <w:tr w:rsidR="0054409B" w:rsidRPr="0054409B" w:rsidTr="0054409B">
              <w:trPr>
                <w:trHeight w:val="330"/>
              </w:trPr>
              <w:tc>
                <w:tcPr>
                  <w:tcW w:w="1960" w:type="dxa"/>
                  <w:vMerge/>
                  <w:tcBorders>
                    <w:top w:val="nil"/>
                    <w:left w:val="single" w:sz="8" w:space="0" w:color="auto"/>
                    <w:bottom w:val="single" w:sz="4" w:space="0" w:color="000000"/>
                    <w:right w:val="nil"/>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c>
                <w:tcPr>
                  <w:tcW w:w="2020" w:type="dxa"/>
                  <w:vMerge/>
                  <w:tcBorders>
                    <w:top w:val="nil"/>
                    <w:left w:val="single" w:sz="4" w:space="0" w:color="auto"/>
                    <w:bottom w:val="single" w:sz="4" w:space="0" w:color="auto"/>
                    <w:right w:val="single" w:sz="4" w:space="0" w:color="auto"/>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c>
                <w:tcPr>
                  <w:tcW w:w="198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0</w:t>
                  </w:r>
                </w:p>
              </w:tc>
              <w:tc>
                <w:tcPr>
                  <w:tcW w:w="170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0.00%</w:t>
                  </w:r>
                </w:p>
              </w:tc>
              <w:tc>
                <w:tcPr>
                  <w:tcW w:w="250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0.00</w:t>
                  </w:r>
                </w:p>
              </w:tc>
              <w:tc>
                <w:tcPr>
                  <w:tcW w:w="2380" w:type="dxa"/>
                  <w:vMerge/>
                  <w:tcBorders>
                    <w:top w:val="nil"/>
                    <w:left w:val="single" w:sz="4" w:space="0" w:color="auto"/>
                    <w:bottom w:val="single" w:sz="4" w:space="0" w:color="auto"/>
                    <w:right w:val="single" w:sz="8" w:space="0" w:color="auto"/>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r>
            <w:tr w:rsidR="0054409B" w:rsidRPr="0054409B" w:rsidTr="0054409B">
              <w:trPr>
                <w:trHeight w:val="330"/>
              </w:trPr>
              <w:tc>
                <w:tcPr>
                  <w:tcW w:w="1960" w:type="dxa"/>
                  <w:vMerge/>
                  <w:tcBorders>
                    <w:top w:val="nil"/>
                    <w:left w:val="single" w:sz="8" w:space="0" w:color="auto"/>
                    <w:bottom w:val="single" w:sz="4" w:space="0" w:color="000000"/>
                    <w:right w:val="nil"/>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c>
                <w:tcPr>
                  <w:tcW w:w="2020" w:type="dxa"/>
                  <w:vMerge w:val="restart"/>
                  <w:tcBorders>
                    <w:top w:val="nil"/>
                    <w:left w:val="single" w:sz="4" w:space="0" w:color="auto"/>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center"/>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5</w:t>
                  </w:r>
                </w:p>
              </w:tc>
              <w:tc>
                <w:tcPr>
                  <w:tcW w:w="198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0</w:t>
                  </w:r>
                </w:p>
              </w:tc>
              <w:tc>
                <w:tcPr>
                  <w:tcW w:w="170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0.00%</w:t>
                  </w:r>
                </w:p>
              </w:tc>
              <w:tc>
                <w:tcPr>
                  <w:tcW w:w="250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0.00</w:t>
                  </w:r>
                </w:p>
              </w:tc>
              <w:tc>
                <w:tcPr>
                  <w:tcW w:w="2380" w:type="dxa"/>
                  <w:vMerge w:val="restart"/>
                  <w:tcBorders>
                    <w:top w:val="nil"/>
                    <w:left w:val="single" w:sz="4" w:space="0" w:color="auto"/>
                    <w:bottom w:val="single" w:sz="4" w:space="0" w:color="auto"/>
                    <w:right w:val="single" w:sz="8" w:space="0" w:color="auto"/>
                  </w:tcBorders>
                  <w:shd w:val="clear" w:color="000000" w:fill="FFFFFF"/>
                  <w:vAlign w:val="bottom"/>
                  <w:hideMark/>
                </w:tcPr>
                <w:p w:rsidR="0054409B" w:rsidRPr="0054409B" w:rsidRDefault="0054409B" w:rsidP="0054409B">
                  <w:pPr>
                    <w:spacing w:after="0" w:line="240" w:lineRule="auto"/>
                    <w:jc w:val="center"/>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0</w:t>
                  </w:r>
                </w:p>
              </w:tc>
            </w:tr>
            <w:tr w:rsidR="0054409B" w:rsidRPr="0054409B" w:rsidTr="0054409B">
              <w:trPr>
                <w:trHeight w:val="330"/>
              </w:trPr>
              <w:tc>
                <w:tcPr>
                  <w:tcW w:w="1960" w:type="dxa"/>
                  <w:vMerge/>
                  <w:tcBorders>
                    <w:top w:val="nil"/>
                    <w:left w:val="single" w:sz="8" w:space="0" w:color="auto"/>
                    <w:bottom w:val="single" w:sz="4" w:space="0" w:color="000000"/>
                    <w:right w:val="nil"/>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c>
                <w:tcPr>
                  <w:tcW w:w="2020" w:type="dxa"/>
                  <w:vMerge/>
                  <w:tcBorders>
                    <w:top w:val="nil"/>
                    <w:left w:val="single" w:sz="4" w:space="0" w:color="auto"/>
                    <w:bottom w:val="single" w:sz="4" w:space="0" w:color="auto"/>
                    <w:right w:val="single" w:sz="4" w:space="0" w:color="auto"/>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c>
                <w:tcPr>
                  <w:tcW w:w="198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0</w:t>
                  </w:r>
                </w:p>
              </w:tc>
              <w:tc>
                <w:tcPr>
                  <w:tcW w:w="170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0.00%</w:t>
                  </w:r>
                </w:p>
              </w:tc>
              <w:tc>
                <w:tcPr>
                  <w:tcW w:w="250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0.00</w:t>
                  </w:r>
                </w:p>
              </w:tc>
              <w:tc>
                <w:tcPr>
                  <w:tcW w:w="2380" w:type="dxa"/>
                  <w:vMerge/>
                  <w:tcBorders>
                    <w:top w:val="nil"/>
                    <w:left w:val="single" w:sz="4" w:space="0" w:color="auto"/>
                    <w:bottom w:val="single" w:sz="4" w:space="0" w:color="auto"/>
                    <w:right w:val="single" w:sz="8" w:space="0" w:color="auto"/>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r>
            <w:tr w:rsidR="0054409B" w:rsidRPr="0054409B" w:rsidTr="0054409B">
              <w:trPr>
                <w:trHeight w:val="330"/>
              </w:trPr>
              <w:tc>
                <w:tcPr>
                  <w:tcW w:w="1960" w:type="dxa"/>
                  <w:vMerge/>
                  <w:tcBorders>
                    <w:top w:val="nil"/>
                    <w:left w:val="single" w:sz="8" w:space="0" w:color="auto"/>
                    <w:bottom w:val="single" w:sz="4" w:space="0" w:color="000000"/>
                    <w:right w:val="nil"/>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c>
                <w:tcPr>
                  <w:tcW w:w="2020" w:type="dxa"/>
                  <w:vMerge w:val="restart"/>
                  <w:tcBorders>
                    <w:top w:val="nil"/>
                    <w:left w:val="single" w:sz="4" w:space="0" w:color="auto"/>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center"/>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6</w:t>
                  </w:r>
                </w:p>
              </w:tc>
              <w:tc>
                <w:tcPr>
                  <w:tcW w:w="198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M4/6A</w:t>
                  </w:r>
                </w:p>
              </w:tc>
              <w:tc>
                <w:tcPr>
                  <w:tcW w:w="170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90.00%</w:t>
                  </w:r>
                </w:p>
              </w:tc>
              <w:tc>
                <w:tcPr>
                  <w:tcW w:w="250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95,468.07</w:t>
                  </w:r>
                </w:p>
              </w:tc>
              <w:tc>
                <w:tcPr>
                  <w:tcW w:w="2380" w:type="dxa"/>
                  <w:vMerge w:val="restart"/>
                  <w:tcBorders>
                    <w:top w:val="nil"/>
                    <w:left w:val="single" w:sz="4" w:space="0" w:color="auto"/>
                    <w:bottom w:val="single" w:sz="4" w:space="0" w:color="auto"/>
                    <w:right w:val="single" w:sz="8" w:space="0" w:color="auto"/>
                  </w:tcBorders>
                  <w:shd w:val="clear" w:color="000000" w:fill="FFFFFF"/>
                  <w:vAlign w:val="bottom"/>
                  <w:hideMark/>
                </w:tcPr>
                <w:p w:rsidR="0054409B" w:rsidRPr="0054409B" w:rsidRDefault="0054409B" w:rsidP="0054409B">
                  <w:pPr>
                    <w:spacing w:after="0" w:line="240" w:lineRule="auto"/>
                    <w:jc w:val="center"/>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95,468.07</w:t>
                  </w:r>
                </w:p>
              </w:tc>
            </w:tr>
            <w:tr w:rsidR="0054409B" w:rsidRPr="0054409B" w:rsidTr="0054409B">
              <w:trPr>
                <w:trHeight w:val="330"/>
              </w:trPr>
              <w:tc>
                <w:tcPr>
                  <w:tcW w:w="1960" w:type="dxa"/>
                  <w:vMerge/>
                  <w:tcBorders>
                    <w:top w:val="nil"/>
                    <w:left w:val="single" w:sz="8" w:space="0" w:color="auto"/>
                    <w:bottom w:val="single" w:sz="4" w:space="0" w:color="000000"/>
                    <w:right w:val="nil"/>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c>
                <w:tcPr>
                  <w:tcW w:w="2020" w:type="dxa"/>
                  <w:vMerge/>
                  <w:tcBorders>
                    <w:top w:val="nil"/>
                    <w:left w:val="single" w:sz="4" w:space="0" w:color="auto"/>
                    <w:bottom w:val="single" w:sz="4" w:space="0" w:color="auto"/>
                    <w:right w:val="single" w:sz="4" w:space="0" w:color="auto"/>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c>
                <w:tcPr>
                  <w:tcW w:w="1980" w:type="dxa"/>
                  <w:tcBorders>
                    <w:top w:val="nil"/>
                    <w:left w:val="nil"/>
                    <w:bottom w:val="single" w:sz="4" w:space="0" w:color="auto"/>
                    <w:right w:val="single" w:sz="4" w:space="0" w:color="auto"/>
                  </w:tcBorders>
                  <w:shd w:val="clear" w:color="auto" w:fill="auto"/>
                  <w:noWrap/>
                  <w:vAlign w:val="bottom"/>
                  <w:hideMark/>
                </w:tcPr>
                <w:p w:rsidR="0054409B" w:rsidRPr="0054409B" w:rsidRDefault="0054409B" w:rsidP="0054409B">
                  <w:pPr>
                    <w:spacing w:after="0" w:line="240" w:lineRule="auto"/>
                    <w:jc w:val="right"/>
                    <w:rPr>
                      <w:rFonts w:ascii="Calibri" w:eastAsia="Times New Roman" w:hAnsi="Calibri" w:cs="Calibri"/>
                      <w:color w:val="000000"/>
                      <w:lang w:val="en-US"/>
                    </w:rPr>
                  </w:pPr>
                  <w:r w:rsidRPr="0054409B">
                    <w:rPr>
                      <w:rFonts w:ascii="Calibri" w:eastAsia="Times New Roman" w:hAnsi="Calibri" w:cs="Calibri"/>
                      <w:color w:val="000000"/>
                      <w:lang w:val="en-US"/>
                    </w:rPr>
                    <w:t>0</w:t>
                  </w:r>
                </w:p>
              </w:tc>
              <w:tc>
                <w:tcPr>
                  <w:tcW w:w="170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0.00%</w:t>
                  </w:r>
                </w:p>
              </w:tc>
              <w:tc>
                <w:tcPr>
                  <w:tcW w:w="2500" w:type="dxa"/>
                  <w:tcBorders>
                    <w:top w:val="nil"/>
                    <w:left w:val="nil"/>
                    <w:bottom w:val="single" w:sz="4" w:space="0" w:color="auto"/>
                    <w:right w:val="single" w:sz="4" w:space="0" w:color="auto"/>
                  </w:tcBorders>
                  <w:shd w:val="clear" w:color="000000" w:fill="FFFFFF"/>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0.00</w:t>
                  </w:r>
                </w:p>
              </w:tc>
              <w:tc>
                <w:tcPr>
                  <w:tcW w:w="2380" w:type="dxa"/>
                  <w:vMerge/>
                  <w:tcBorders>
                    <w:top w:val="nil"/>
                    <w:left w:val="single" w:sz="4" w:space="0" w:color="auto"/>
                    <w:bottom w:val="single" w:sz="4" w:space="0" w:color="auto"/>
                    <w:right w:val="single" w:sz="8" w:space="0" w:color="auto"/>
                  </w:tcBorders>
                  <w:vAlign w:val="center"/>
                  <w:hideMark/>
                </w:tcPr>
                <w:p w:rsidR="0054409B" w:rsidRPr="0054409B" w:rsidRDefault="0054409B" w:rsidP="0054409B">
                  <w:pPr>
                    <w:spacing w:after="0" w:line="240" w:lineRule="auto"/>
                    <w:rPr>
                      <w:rFonts w:ascii="Trebuchet MS" w:eastAsia="Times New Roman" w:hAnsi="Trebuchet MS" w:cs="Calibri"/>
                      <w:b/>
                      <w:bCs/>
                      <w:color w:val="3F3F76"/>
                      <w:lang w:val="en-US"/>
                    </w:rPr>
                  </w:pPr>
                </w:p>
              </w:tc>
            </w:tr>
            <w:tr w:rsidR="0054409B" w:rsidRPr="0054409B" w:rsidTr="0054409B">
              <w:trPr>
                <w:trHeight w:val="345"/>
              </w:trPr>
              <w:tc>
                <w:tcPr>
                  <w:tcW w:w="7660" w:type="dxa"/>
                  <w:gridSpan w:val="4"/>
                  <w:tcBorders>
                    <w:top w:val="single" w:sz="4" w:space="0" w:color="auto"/>
                    <w:left w:val="single" w:sz="8" w:space="0" w:color="auto"/>
                    <w:bottom w:val="single" w:sz="8" w:space="0" w:color="auto"/>
                    <w:right w:val="single" w:sz="4" w:space="0" w:color="000000"/>
                  </w:tcBorders>
                  <w:shd w:val="clear" w:color="000000" w:fill="FBCDEE"/>
                  <w:vAlign w:val="bottom"/>
                  <w:hideMark/>
                </w:tcPr>
                <w:p w:rsidR="0054409B" w:rsidRPr="0054409B" w:rsidRDefault="0054409B" w:rsidP="0054409B">
                  <w:pPr>
                    <w:spacing w:after="0" w:line="240" w:lineRule="auto"/>
                    <w:jc w:val="center"/>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TOTAL GENERAL - EURI</w:t>
                  </w:r>
                </w:p>
              </w:tc>
              <w:tc>
                <w:tcPr>
                  <w:tcW w:w="2500" w:type="dxa"/>
                  <w:tcBorders>
                    <w:top w:val="nil"/>
                    <w:left w:val="nil"/>
                    <w:bottom w:val="single" w:sz="8" w:space="0" w:color="auto"/>
                    <w:right w:val="single" w:sz="4" w:space="0" w:color="auto"/>
                  </w:tcBorders>
                  <w:shd w:val="clear" w:color="000000" w:fill="FBCDEE"/>
                  <w:vAlign w:val="bottom"/>
                  <w:hideMark/>
                </w:tcPr>
                <w:p w:rsidR="0054409B" w:rsidRPr="0054409B" w:rsidRDefault="0054409B" w:rsidP="0054409B">
                  <w:pPr>
                    <w:spacing w:after="0" w:line="240" w:lineRule="auto"/>
                    <w:jc w:val="right"/>
                    <w:rPr>
                      <w:rFonts w:ascii="Trebuchet MS" w:eastAsia="Times New Roman" w:hAnsi="Trebuchet MS" w:cs="Calibri"/>
                      <w:b/>
                      <w:bCs/>
                      <w:color w:val="FF0000"/>
                      <w:lang w:val="en-US"/>
                    </w:rPr>
                  </w:pPr>
                  <w:r w:rsidRPr="0054409B">
                    <w:rPr>
                      <w:rFonts w:ascii="Trebuchet MS" w:eastAsia="Times New Roman" w:hAnsi="Trebuchet MS" w:cs="Calibri"/>
                      <w:b/>
                      <w:bCs/>
                      <w:color w:val="FF0000"/>
                      <w:lang w:val="en-US"/>
                    </w:rPr>
                    <w:t>95,468.07</w:t>
                  </w:r>
                </w:p>
              </w:tc>
              <w:tc>
                <w:tcPr>
                  <w:tcW w:w="2380" w:type="dxa"/>
                  <w:tcBorders>
                    <w:top w:val="nil"/>
                    <w:left w:val="nil"/>
                    <w:bottom w:val="single" w:sz="8" w:space="0" w:color="auto"/>
                    <w:right w:val="single" w:sz="8" w:space="0" w:color="auto"/>
                  </w:tcBorders>
                  <w:shd w:val="clear" w:color="000000" w:fill="FBCDEE"/>
                  <w:vAlign w:val="bottom"/>
                  <w:hideMark/>
                </w:tcPr>
                <w:p w:rsidR="0054409B" w:rsidRPr="0054409B" w:rsidRDefault="0054409B" w:rsidP="0054409B">
                  <w:pPr>
                    <w:spacing w:after="0" w:line="240" w:lineRule="auto"/>
                    <w:jc w:val="right"/>
                    <w:rPr>
                      <w:rFonts w:ascii="Trebuchet MS" w:eastAsia="Times New Roman" w:hAnsi="Trebuchet MS" w:cs="Calibri"/>
                      <w:b/>
                      <w:bCs/>
                      <w:color w:val="3F3F76"/>
                      <w:lang w:val="en-US"/>
                    </w:rPr>
                  </w:pPr>
                  <w:r w:rsidRPr="0054409B">
                    <w:rPr>
                      <w:rFonts w:ascii="Trebuchet MS" w:eastAsia="Times New Roman" w:hAnsi="Trebuchet MS" w:cs="Calibri"/>
                      <w:b/>
                      <w:bCs/>
                      <w:color w:val="3F3F76"/>
                      <w:lang w:val="en-US"/>
                    </w:rPr>
                    <w:t>95,468.07</w:t>
                  </w:r>
                </w:p>
              </w:tc>
            </w:tr>
          </w:tbl>
          <w:p w:rsidR="00071194" w:rsidRPr="00071194" w:rsidRDefault="00071194" w:rsidP="00071194">
            <w:pPr>
              <w:pStyle w:val="ListParagraph"/>
              <w:spacing w:after="240" w:line="240" w:lineRule="auto"/>
              <w:jc w:val="both"/>
              <w:rPr>
                <w:rFonts w:ascii="Trebuchet MS" w:eastAsia="Times New Roman" w:hAnsi="Trebuchet MS"/>
                <w:b/>
                <w:noProof/>
                <w:szCs w:val="24"/>
              </w:rPr>
            </w:pPr>
          </w:p>
        </w:tc>
      </w:tr>
    </w:tbl>
    <w:p w:rsidR="00EC20BE" w:rsidRPr="00701095" w:rsidRDefault="00C233E7" w:rsidP="0015523E">
      <w:pPr>
        <w:keepNext/>
        <w:numPr>
          <w:ilvl w:val="0"/>
          <w:numId w:val="10"/>
        </w:numPr>
        <w:spacing w:before="240" w:after="240" w:line="240" w:lineRule="auto"/>
        <w:jc w:val="both"/>
        <w:outlineLvl w:val="4"/>
        <w:rPr>
          <w:rFonts w:ascii="Trebuchet MS" w:eastAsia="Times New Roman" w:hAnsi="Trebuchet MS" w:cs="Times New Roman"/>
          <w:noProof/>
          <w:color w:val="000000"/>
          <w:szCs w:val="24"/>
          <w:u w:val="single"/>
          <w:lang w:val="fr-BE"/>
        </w:rPr>
      </w:pPr>
      <w:r>
        <w:rPr>
          <w:rFonts w:ascii="Trebuchet MS" w:eastAsia="Times New Roman" w:hAnsi="Trebuchet MS" w:cs="Times New Roman"/>
          <w:noProof/>
          <w:color w:val="000000"/>
          <w:szCs w:val="24"/>
          <w:u w:val="single"/>
          <w:lang w:val="fr-BE"/>
        </w:rPr>
        <w:lastRenderedPageBreak/>
        <w:t xml:space="preserve"> </w:t>
      </w:r>
      <w:r w:rsidR="00EC20BE" w:rsidRPr="00701095">
        <w:rPr>
          <w:rFonts w:ascii="Trebuchet MS" w:eastAsia="Times New Roman" w:hAnsi="Trebuchet MS" w:cs="Times New Roman"/>
          <w:noProof/>
          <w:color w:val="000000"/>
          <w:szCs w:val="24"/>
          <w:u w:val="single"/>
          <w:lang w:val="fr-BE"/>
        </w:rPr>
        <w:t>Efectele estimate ale modificării</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10446"/>
      </w:tblGrid>
      <w:tr w:rsidR="00EC20BE" w:rsidRPr="00701095" w:rsidTr="00146F02">
        <w:tc>
          <w:tcPr>
            <w:tcW w:w="0" w:type="auto"/>
            <w:shd w:val="clear" w:color="auto" w:fill="auto"/>
          </w:tcPr>
          <w:p w:rsidR="00C233E7" w:rsidRPr="00C233E7" w:rsidRDefault="00C233E7" w:rsidP="00C233E7">
            <w:pPr>
              <w:spacing w:after="0" w:line="240" w:lineRule="auto"/>
              <w:jc w:val="both"/>
              <w:rPr>
                <w:rFonts w:ascii="Trebuchet MS" w:eastAsia="Times New Roman" w:hAnsi="Trebuchet MS" w:cs="Times New Roman"/>
                <w:szCs w:val="24"/>
              </w:rPr>
            </w:pPr>
            <w:r w:rsidRPr="00C233E7">
              <w:rPr>
                <w:rFonts w:ascii="Trebuchet MS" w:eastAsia="Times New Roman" w:hAnsi="Trebuchet MS" w:cs="Times New Roman"/>
                <w:szCs w:val="24"/>
              </w:rPr>
              <w:t>Efectul generat de această modificare</w:t>
            </w:r>
            <w:r w:rsidR="00B3162B">
              <w:rPr>
                <w:rFonts w:ascii="Trebuchet MS" w:eastAsia="Times New Roman" w:hAnsi="Trebuchet MS" w:cs="Times New Roman"/>
                <w:szCs w:val="24"/>
              </w:rPr>
              <w:t>,</w:t>
            </w:r>
            <w:r w:rsidR="00B3162B" w:rsidRPr="004C33E5">
              <w:rPr>
                <w:rFonts w:ascii="Trebuchet MS" w:hAnsi="Trebuchet MS"/>
                <w:noProof/>
              </w:rPr>
              <w:t xml:space="preserve"> respectiv </w:t>
            </w:r>
            <w:r w:rsidR="00B3162B">
              <w:rPr>
                <w:rFonts w:ascii="Trebuchet MS" w:hAnsi="Trebuchet MS"/>
                <w:noProof/>
              </w:rPr>
              <w:t>realocarea sumelor provenite din bonusare/tranzitie</w:t>
            </w:r>
            <w:r w:rsidRPr="00C233E7">
              <w:rPr>
                <w:rFonts w:ascii="Trebuchet MS" w:eastAsia="Times New Roman" w:hAnsi="Trebuchet MS" w:cs="Times New Roman"/>
                <w:szCs w:val="24"/>
              </w:rPr>
              <w:t xml:space="preserve"> este reprezentat de o mai bună gestionare a implementării și a indicatorilor de monitorizare aferenți Strategiei de Dezvoltare Locală, impactul fiind unul pozitiv prin plusul adus de această modificare și anume: o rentabilitate crescută în vederea atingerii tuturor indicatorilor de monitorizare și o implementare eficientă a SDL.</w:t>
            </w:r>
          </w:p>
          <w:p w:rsidR="00EC20BE" w:rsidRPr="00701095" w:rsidRDefault="00C233E7" w:rsidP="00B3162B">
            <w:pPr>
              <w:spacing w:after="0" w:line="240" w:lineRule="auto"/>
              <w:jc w:val="both"/>
              <w:rPr>
                <w:rFonts w:ascii="Trebuchet MS" w:eastAsia="Times New Roman" w:hAnsi="Trebuchet MS" w:cs="Times New Roman"/>
                <w:szCs w:val="24"/>
              </w:rPr>
            </w:pPr>
            <w:r w:rsidRPr="00C233E7">
              <w:rPr>
                <w:rFonts w:ascii="Trebuchet MS" w:eastAsia="Times New Roman" w:hAnsi="Trebuchet MS" w:cs="Times New Roman"/>
                <w:szCs w:val="24"/>
              </w:rPr>
              <w:t>Prin această modificare, beneficiarii privați vor avea posibilitatea să acceseze fonduri pentru nevoile reale din teritoriu.</w:t>
            </w:r>
            <w:r>
              <w:rPr>
                <w:rFonts w:ascii="Trebuchet MS" w:eastAsia="Times New Roman" w:hAnsi="Trebuchet MS" w:cs="Times New Roman"/>
                <w:szCs w:val="24"/>
              </w:rPr>
              <w:t xml:space="preserve"> </w:t>
            </w:r>
            <w:r w:rsidRPr="00C233E7">
              <w:rPr>
                <w:rFonts w:ascii="Trebuchet MS" w:eastAsia="Times New Roman" w:hAnsi="Trebuchet MS" w:cs="Times New Roman"/>
                <w:szCs w:val="24"/>
              </w:rPr>
              <w:t xml:space="preserve">Ca si rezultate scontate , prin prezenta </w:t>
            </w:r>
            <w:r>
              <w:rPr>
                <w:rFonts w:ascii="Trebuchet MS" w:eastAsia="Times New Roman" w:hAnsi="Trebuchet MS" w:cs="Times New Roman"/>
                <w:szCs w:val="24"/>
              </w:rPr>
              <w:t xml:space="preserve">modificare </w:t>
            </w:r>
            <w:r w:rsidRPr="00C233E7">
              <w:rPr>
                <w:rFonts w:ascii="Trebuchet MS" w:eastAsia="Times New Roman" w:hAnsi="Trebuchet MS" w:cs="Times New Roman"/>
                <w:szCs w:val="24"/>
              </w:rPr>
              <w:t xml:space="preserve">, Gal Constanta Sud va genera minim o sesiune de depunere proiecte cu minim </w:t>
            </w:r>
            <w:r w:rsidR="00B3162B">
              <w:rPr>
                <w:rFonts w:ascii="Trebuchet MS" w:eastAsia="Times New Roman" w:hAnsi="Trebuchet MS" w:cs="Times New Roman"/>
                <w:szCs w:val="24"/>
              </w:rPr>
              <w:t>doua proiecte</w:t>
            </w:r>
            <w:r w:rsidRPr="00C233E7">
              <w:rPr>
                <w:rFonts w:ascii="Trebuchet MS" w:eastAsia="Times New Roman" w:hAnsi="Trebuchet MS" w:cs="Times New Roman"/>
                <w:szCs w:val="24"/>
              </w:rPr>
              <w:t xml:space="preserve"> selectat</w:t>
            </w:r>
            <w:r w:rsidR="00B3162B">
              <w:rPr>
                <w:rFonts w:ascii="Trebuchet MS" w:eastAsia="Times New Roman" w:hAnsi="Trebuchet MS" w:cs="Times New Roman"/>
                <w:szCs w:val="24"/>
              </w:rPr>
              <w:t xml:space="preserve">e in vederea </w:t>
            </w:r>
            <w:proofErr w:type="spellStart"/>
            <w:r w:rsidR="00B3162B">
              <w:rPr>
                <w:rFonts w:ascii="Trebuchet MS" w:eastAsia="Times New Roman" w:hAnsi="Trebuchet MS" w:cs="Times New Roman"/>
                <w:szCs w:val="24"/>
              </w:rPr>
              <w:t>finantarii</w:t>
            </w:r>
            <w:proofErr w:type="spellEnd"/>
            <w:r w:rsidR="00B3162B">
              <w:rPr>
                <w:rFonts w:ascii="Trebuchet MS" w:eastAsia="Times New Roman" w:hAnsi="Trebuchet MS" w:cs="Times New Roman"/>
                <w:szCs w:val="24"/>
              </w:rPr>
              <w:t xml:space="preserve"> acestora</w:t>
            </w:r>
            <w:r w:rsidR="00421B9E">
              <w:rPr>
                <w:rFonts w:ascii="Trebuchet MS" w:eastAsia="Times New Roman" w:hAnsi="Trebuchet MS" w:cs="Times New Roman"/>
                <w:szCs w:val="24"/>
              </w:rPr>
              <w:t xml:space="preserve"> si o buna implementare a SDL prin folosirea sumelor disponibile in domenii ce vor conduce la dezvoltarea zonei.</w:t>
            </w:r>
          </w:p>
        </w:tc>
      </w:tr>
    </w:tbl>
    <w:p w:rsidR="00EC20BE" w:rsidRPr="00701095" w:rsidRDefault="00EC20BE" w:rsidP="0015523E">
      <w:pPr>
        <w:keepNext/>
        <w:numPr>
          <w:ilvl w:val="0"/>
          <w:numId w:val="10"/>
        </w:numPr>
        <w:spacing w:before="240" w:after="240" w:line="240" w:lineRule="auto"/>
        <w:jc w:val="both"/>
        <w:outlineLvl w:val="4"/>
        <w:rPr>
          <w:rFonts w:ascii="Trebuchet MS" w:eastAsia="Times New Roman" w:hAnsi="Trebuchet MS" w:cs="Times New Roman"/>
          <w:noProof/>
          <w:color w:val="000000"/>
          <w:szCs w:val="24"/>
          <w:u w:val="single"/>
          <w:lang w:val="en-US"/>
        </w:rPr>
      </w:pPr>
      <w:r w:rsidRPr="00701095">
        <w:rPr>
          <w:rFonts w:ascii="Trebuchet MS" w:eastAsia="Times New Roman" w:hAnsi="Trebuchet MS" w:cs="Times New Roman"/>
          <w:noProof/>
          <w:color w:val="000000"/>
          <w:szCs w:val="24"/>
          <w:u w:val="single"/>
          <w:lang w:val="en-US"/>
        </w:rPr>
        <w:t>Impactul modificării asupra indicatorilor din SDL</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10446"/>
      </w:tblGrid>
      <w:tr w:rsidR="00EC20BE" w:rsidRPr="00701095" w:rsidTr="00146F02">
        <w:trPr>
          <w:trHeight w:val="378"/>
        </w:trPr>
        <w:tc>
          <w:tcPr>
            <w:tcW w:w="0" w:type="auto"/>
            <w:shd w:val="clear" w:color="auto" w:fill="auto"/>
          </w:tcPr>
          <w:p w:rsidR="00EC20BE" w:rsidRPr="00701095" w:rsidRDefault="00C233E7" w:rsidP="007C356D">
            <w:pPr>
              <w:spacing w:after="0"/>
              <w:jc w:val="both"/>
              <w:rPr>
                <w:rFonts w:ascii="Trebuchet MS" w:eastAsia="Calibri" w:hAnsi="Trebuchet MS" w:cs="Times New Roman"/>
                <w:szCs w:val="24"/>
              </w:rPr>
            </w:pPr>
            <w:r>
              <w:t xml:space="preserve"> </w:t>
            </w:r>
            <w:r w:rsidRPr="00C233E7">
              <w:rPr>
                <w:rFonts w:ascii="Trebuchet MS" w:eastAsia="Times New Roman" w:hAnsi="Trebuchet MS"/>
                <w:szCs w:val="24"/>
                <w:lang w:bidi="lo-LA"/>
              </w:rPr>
              <w:t xml:space="preserve">Indicatorii de monitorizare </w:t>
            </w:r>
            <w:proofErr w:type="spellStart"/>
            <w:r w:rsidRPr="00C233E7">
              <w:rPr>
                <w:rFonts w:ascii="Trebuchet MS" w:eastAsia="Times New Roman" w:hAnsi="Trebuchet MS"/>
                <w:szCs w:val="24"/>
                <w:lang w:bidi="lo-LA"/>
              </w:rPr>
              <w:t>raman</w:t>
            </w:r>
            <w:proofErr w:type="spellEnd"/>
            <w:r w:rsidRPr="00C233E7">
              <w:rPr>
                <w:rFonts w:ascii="Trebuchet MS" w:eastAsia="Times New Roman" w:hAnsi="Trebuchet MS"/>
                <w:szCs w:val="24"/>
                <w:lang w:bidi="lo-LA"/>
              </w:rPr>
              <w:t xml:space="preserve"> </w:t>
            </w:r>
            <w:proofErr w:type="spellStart"/>
            <w:r w:rsidRPr="00C233E7">
              <w:rPr>
                <w:rFonts w:ascii="Trebuchet MS" w:eastAsia="Times New Roman" w:hAnsi="Trebuchet MS"/>
                <w:szCs w:val="24"/>
                <w:lang w:bidi="lo-LA"/>
              </w:rPr>
              <w:t>neschimbati</w:t>
            </w:r>
            <w:proofErr w:type="spellEnd"/>
            <w:r w:rsidRPr="00C233E7">
              <w:rPr>
                <w:rFonts w:ascii="Trebuchet MS" w:eastAsia="Times New Roman" w:hAnsi="Trebuchet MS"/>
                <w:szCs w:val="24"/>
                <w:lang w:bidi="lo-LA"/>
              </w:rPr>
              <w:t xml:space="preserve">, </w:t>
            </w:r>
            <w:proofErr w:type="spellStart"/>
            <w:r w:rsidRPr="00C233E7">
              <w:rPr>
                <w:rFonts w:ascii="Trebuchet MS" w:eastAsia="Times New Roman" w:hAnsi="Trebuchet MS"/>
                <w:szCs w:val="24"/>
                <w:lang w:bidi="lo-LA"/>
              </w:rPr>
              <w:t>urmand</w:t>
            </w:r>
            <w:proofErr w:type="spellEnd"/>
            <w:r w:rsidRPr="00C233E7">
              <w:rPr>
                <w:rFonts w:ascii="Trebuchet MS" w:eastAsia="Times New Roman" w:hAnsi="Trebuchet MS"/>
                <w:szCs w:val="24"/>
                <w:lang w:bidi="lo-LA"/>
              </w:rPr>
              <w:t xml:space="preserve"> ca prezenta modificare sa </w:t>
            </w:r>
            <w:proofErr w:type="spellStart"/>
            <w:r w:rsidRPr="00C233E7">
              <w:rPr>
                <w:rFonts w:ascii="Trebuchet MS" w:eastAsia="Times New Roman" w:hAnsi="Trebuchet MS"/>
                <w:szCs w:val="24"/>
                <w:lang w:bidi="lo-LA"/>
              </w:rPr>
              <w:t>aduca</w:t>
            </w:r>
            <w:proofErr w:type="spellEnd"/>
            <w:r w:rsidRPr="00C233E7">
              <w:rPr>
                <w:rFonts w:ascii="Trebuchet MS" w:eastAsia="Times New Roman" w:hAnsi="Trebuchet MS"/>
                <w:szCs w:val="24"/>
                <w:lang w:bidi="lo-LA"/>
              </w:rPr>
              <w:t xml:space="preserve"> un impact pozitiv la momentul </w:t>
            </w:r>
            <w:proofErr w:type="spellStart"/>
            <w:r w:rsidRPr="00C233E7">
              <w:rPr>
                <w:rFonts w:ascii="Trebuchet MS" w:eastAsia="Times New Roman" w:hAnsi="Trebuchet MS"/>
                <w:szCs w:val="24"/>
                <w:lang w:bidi="lo-LA"/>
              </w:rPr>
              <w:t>evaluarii</w:t>
            </w:r>
            <w:proofErr w:type="spellEnd"/>
            <w:r w:rsidRPr="00C233E7">
              <w:rPr>
                <w:rFonts w:ascii="Trebuchet MS" w:eastAsia="Times New Roman" w:hAnsi="Trebuchet MS"/>
                <w:szCs w:val="24"/>
                <w:lang w:bidi="lo-LA"/>
              </w:rPr>
              <w:t xml:space="preserve"> acestora. Ponderea privind atingerea indicatorilor va fi mai mare </w:t>
            </w:r>
            <w:proofErr w:type="spellStart"/>
            <w:r w:rsidRPr="00C233E7">
              <w:rPr>
                <w:rFonts w:ascii="Trebuchet MS" w:eastAsia="Times New Roman" w:hAnsi="Trebuchet MS"/>
                <w:szCs w:val="24"/>
                <w:lang w:bidi="lo-LA"/>
              </w:rPr>
              <w:t>decat</w:t>
            </w:r>
            <w:proofErr w:type="spellEnd"/>
            <w:r w:rsidRPr="00C233E7">
              <w:rPr>
                <w:rFonts w:ascii="Trebuchet MS" w:eastAsia="Times New Roman" w:hAnsi="Trebuchet MS"/>
                <w:szCs w:val="24"/>
                <w:lang w:bidi="lo-LA"/>
              </w:rPr>
              <w:t xml:space="preserve"> cea propusa </w:t>
            </w:r>
            <w:proofErr w:type="spellStart"/>
            <w:r w:rsidRPr="00C233E7">
              <w:rPr>
                <w:rFonts w:ascii="Trebuchet MS" w:eastAsia="Times New Roman" w:hAnsi="Trebuchet MS"/>
                <w:szCs w:val="24"/>
                <w:lang w:bidi="lo-LA"/>
              </w:rPr>
              <w:t>initial</w:t>
            </w:r>
            <w:proofErr w:type="spellEnd"/>
            <w:r w:rsidRPr="00C233E7">
              <w:rPr>
                <w:rFonts w:ascii="Trebuchet MS" w:eastAsia="Times New Roman" w:hAnsi="Trebuchet MS"/>
                <w:szCs w:val="24"/>
                <w:lang w:bidi="lo-LA"/>
              </w:rPr>
              <w:t xml:space="preserve"> , ceea ce va reprezenta o plus valoare pentru Strategia de Dezvoltare Locala implementata de </w:t>
            </w:r>
            <w:proofErr w:type="spellStart"/>
            <w:r w:rsidRPr="00C233E7">
              <w:rPr>
                <w:rFonts w:ascii="Trebuchet MS" w:eastAsia="Times New Roman" w:hAnsi="Trebuchet MS"/>
                <w:szCs w:val="24"/>
                <w:lang w:bidi="lo-LA"/>
              </w:rPr>
              <w:t>Asociatia</w:t>
            </w:r>
            <w:proofErr w:type="spellEnd"/>
            <w:r w:rsidRPr="00C233E7">
              <w:rPr>
                <w:rFonts w:ascii="Trebuchet MS" w:eastAsia="Times New Roman" w:hAnsi="Trebuchet MS"/>
                <w:szCs w:val="24"/>
                <w:lang w:bidi="lo-LA"/>
              </w:rPr>
              <w:t xml:space="preserve"> Grup de </w:t>
            </w:r>
            <w:proofErr w:type="spellStart"/>
            <w:r w:rsidRPr="00C233E7">
              <w:rPr>
                <w:rFonts w:ascii="Trebuchet MS" w:eastAsia="Times New Roman" w:hAnsi="Trebuchet MS"/>
                <w:szCs w:val="24"/>
                <w:lang w:bidi="lo-LA"/>
              </w:rPr>
              <w:t>Actiune</w:t>
            </w:r>
            <w:proofErr w:type="spellEnd"/>
            <w:r w:rsidRPr="00C233E7">
              <w:rPr>
                <w:rFonts w:ascii="Trebuchet MS" w:eastAsia="Times New Roman" w:hAnsi="Trebuchet MS"/>
                <w:szCs w:val="24"/>
                <w:lang w:bidi="lo-LA"/>
              </w:rPr>
              <w:t xml:space="preserve"> Locala Constanta Sud.</w:t>
            </w:r>
          </w:p>
        </w:tc>
      </w:tr>
    </w:tbl>
    <w:p w:rsidR="00EC20BE" w:rsidRDefault="00EC20BE" w:rsidP="00EC20BE"/>
    <w:p w:rsidR="00146F02" w:rsidRPr="00D852D7" w:rsidRDefault="00146F02" w:rsidP="00146F02">
      <w:pPr>
        <w:ind w:left="720"/>
        <w:contextualSpacing/>
        <w:rPr>
          <w:rFonts w:ascii="Trebuchet MS" w:eastAsia="Times New Roman" w:hAnsi="Trebuchet MS" w:cs="Times New Roman"/>
          <w:b/>
          <w:bCs/>
          <w:noProof/>
          <w:szCs w:val="24"/>
          <w:lang w:eastAsia="ro-RO"/>
        </w:rPr>
      </w:pPr>
    </w:p>
    <w:p w:rsidR="00146F02" w:rsidRPr="007171FD" w:rsidRDefault="00146F02" w:rsidP="00146F02">
      <w:pPr>
        <w:ind w:left="360"/>
        <w:contextualSpacing/>
        <w:rPr>
          <w:rFonts w:ascii="Trebuchet MS" w:eastAsia="Times New Roman" w:hAnsi="Trebuchet MS" w:cs="Times New Roman"/>
          <w:b/>
          <w:bCs/>
          <w:noProof/>
          <w:szCs w:val="24"/>
          <w:lang w:eastAsia="ro-RO"/>
        </w:rPr>
      </w:pPr>
      <w:r>
        <w:rPr>
          <w:rFonts w:ascii="Trebuchet MS" w:eastAsia="Times New Roman" w:hAnsi="Trebuchet MS" w:cs="Times New Roman"/>
          <w:b/>
          <w:bCs/>
          <w:noProof/>
          <w:szCs w:val="24"/>
          <w:lang w:eastAsia="ro-RO"/>
        </w:rPr>
        <w:t xml:space="preserve">2. </w:t>
      </w:r>
      <w:r w:rsidRPr="007171FD">
        <w:rPr>
          <w:rFonts w:ascii="Trebuchet MS" w:eastAsia="Times New Roman" w:hAnsi="Trebuchet MS" w:cs="Times New Roman"/>
          <w:b/>
          <w:bCs/>
          <w:noProof/>
          <w:szCs w:val="24"/>
          <w:lang w:eastAsia="ro-RO"/>
        </w:rPr>
        <w:t xml:space="preserve">DENUMIREA MODIFICĂRII: </w:t>
      </w:r>
      <w:proofErr w:type="spellStart"/>
      <w:r w:rsidRPr="00B17712">
        <w:rPr>
          <w:rFonts w:ascii="Trebuchet MS" w:eastAsia="Times New Roman" w:hAnsi="Trebuchet MS" w:cs="Times New Roman"/>
          <w:b/>
          <w:bCs/>
          <w:szCs w:val="24"/>
          <w:lang w:val="en-US" w:eastAsia="ro-RO"/>
        </w:rPr>
        <w:t>Modificări</w:t>
      </w:r>
      <w:proofErr w:type="spellEnd"/>
      <w:r w:rsidRPr="00B17712">
        <w:rPr>
          <w:rFonts w:ascii="Trebuchet MS" w:eastAsia="Times New Roman" w:hAnsi="Trebuchet MS" w:cs="Times New Roman"/>
          <w:b/>
          <w:bCs/>
          <w:szCs w:val="24"/>
          <w:lang w:val="en-US" w:eastAsia="ro-RO"/>
        </w:rPr>
        <w:t xml:space="preserve"> ale Cap. </w:t>
      </w:r>
      <w:r>
        <w:rPr>
          <w:rFonts w:ascii="Trebuchet MS" w:eastAsia="Times New Roman" w:hAnsi="Trebuchet MS" w:cs="Times New Roman"/>
          <w:b/>
          <w:bCs/>
          <w:szCs w:val="24"/>
          <w:lang w:val="en-US" w:eastAsia="ro-RO"/>
        </w:rPr>
        <w:t>V</w:t>
      </w:r>
      <w:r w:rsidRPr="00B17712">
        <w:rPr>
          <w:rFonts w:ascii="Trebuchet MS" w:eastAsia="Times New Roman" w:hAnsi="Trebuchet MS" w:cs="Times New Roman"/>
          <w:b/>
          <w:bCs/>
          <w:szCs w:val="24"/>
          <w:lang w:val="en-US" w:eastAsia="ro-RO"/>
        </w:rPr>
        <w:t xml:space="preserve"> – </w:t>
      </w:r>
      <w:r>
        <w:rPr>
          <w:rFonts w:ascii="Trebuchet MS" w:hAnsi="Trebuchet MS"/>
          <w:b/>
          <w:bCs/>
        </w:rPr>
        <w:t xml:space="preserve">PREZENTAREA </w:t>
      </w:r>
      <w:proofErr w:type="gramStart"/>
      <w:r>
        <w:rPr>
          <w:rFonts w:ascii="Trebuchet MS" w:hAnsi="Trebuchet MS"/>
          <w:b/>
          <w:bCs/>
        </w:rPr>
        <w:t xml:space="preserve">MASURILOR </w:t>
      </w:r>
      <w:r w:rsidRPr="00B17712">
        <w:rPr>
          <w:rFonts w:ascii="Trebuchet MS" w:eastAsia="Times New Roman" w:hAnsi="Trebuchet MS" w:cs="Times New Roman"/>
          <w:b/>
          <w:bCs/>
          <w:noProof/>
          <w:szCs w:val="24"/>
          <w:lang w:eastAsia="ro-RO"/>
        </w:rPr>
        <w:t xml:space="preserve"> </w:t>
      </w:r>
      <w:r w:rsidRPr="007171FD">
        <w:rPr>
          <w:rFonts w:ascii="Trebuchet MS" w:eastAsia="Times New Roman" w:hAnsi="Trebuchet MS" w:cs="Times New Roman"/>
          <w:b/>
          <w:bCs/>
          <w:noProof/>
          <w:szCs w:val="24"/>
          <w:lang w:eastAsia="ro-RO"/>
        </w:rPr>
        <w:t>conform</w:t>
      </w:r>
      <w:proofErr w:type="gramEnd"/>
      <w:r w:rsidRPr="007171FD">
        <w:rPr>
          <w:rFonts w:ascii="Trebuchet MS" w:eastAsia="Times New Roman" w:hAnsi="Trebuchet MS" w:cs="Times New Roman"/>
          <w:b/>
          <w:bCs/>
          <w:noProof/>
          <w:szCs w:val="24"/>
          <w:lang w:eastAsia="ro-RO"/>
        </w:rPr>
        <w:t xml:space="preserve"> pct. </w:t>
      </w:r>
      <w:r>
        <w:rPr>
          <w:rFonts w:ascii="Trebuchet MS" w:eastAsia="Times New Roman" w:hAnsi="Trebuchet MS" w:cs="Times New Roman"/>
          <w:b/>
          <w:bCs/>
          <w:noProof/>
          <w:szCs w:val="24"/>
          <w:lang w:eastAsia="ro-RO"/>
        </w:rPr>
        <w:t>3</w:t>
      </w:r>
      <w:r w:rsidRPr="007171FD">
        <w:rPr>
          <w:rFonts w:ascii="Trebuchet MS" w:eastAsia="Times New Roman" w:hAnsi="Trebuchet MS" w:cs="Times New Roman"/>
          <w:b/>
          <w:bCs/>
          <w:noProof/>
          <w:szCs w:val="24"/>
          <w:lang w:eastAsia="ro-RO"/>
        </w:rPr>
        <w:t xml:space="preserve">, litera </w:t>
      </w:r>
      <w:r>
        <w:rPr>
          <w:rFonts w:ascii="Trebuchet MS" w:eastAsia="Times New Roman" w:hAnsi="Trebuchet MS" w:cs="Times New Roman"/>
          <w:b/>
          <w:bCs/>
          <w:noProof/>
          <w:szCs w:val="24"/>
          <w:lang w:eastAsia="ro-RO"/>
        </w:rPr>
        <w:t>d</w:t>
      </w:r>
    </w:p>
    <w:p w:rsidR="00EC20BE" w:rsidRPr="004B4C89" w:rsidRDefault="004B4C89" w:rsidP="00421B9E">
      <w:pPr>
        <w:ind w:left="360"/>
        <w:contextualSpacing/>
        <w:rPr>
          <w:rFonts w:ascii="Trebuchet MS" w:eastAsia="Times New Roman" w:hAnsi="Trebuchet MS" w:cs="Times New Roman"/>
          <w:noProof/>
          <w:szCs w:val="24"/>
          <w:u w:val="single"/>
          <w:lang w:val="fr-BE"/>
        </w:rPr>
      </w:pPr>
      <w:r w:rsidRPr="004B4C89">
        <w:rPr>
          <w:rFonts w:ascii="Trebuchet MS" w:eastAsia="Times New Roman" w:hAnsi="Trebuchet MS" w:cs="Times New Roman"/>
          <w:noProof/>
          <w:szCs w:val="24"/>
          <w:u w:val="single"/>
          <w:lang w:val="fr-BE"/>
        </w:rPr>
        <w:t xml:space="preserve">a) </w:t>
      </w:r>
      <w:r w:rsidR="00EC20BE" w:rsidRPr="004B4C89">
        <w:rPr>
          <w:rFonts w:ascii="Trebuchet MS" w:eastAsia="Times New Roman" w:hAnsi="Trebuchet MS" w:cs="Times New Roman"/>
          <w:noProof/>
          <w:szCs w:val="24"/>
          <w:u w:val="single"/>
          <w:lang w:val="fr-BE"/>
        </w:rPr>
        <w:t xml:space="preserve">Motivele și/sau problemele de implementare care justifică modificarea </w:t>
      </w:r>
    </w:p>
    <w:tbl>
      <w:tblPr>
        <w:tblW w:w="5005" w:type="pc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10456"/>
      </w:tblGrid>
      <w:tr w:rsidR="004B4C89" w:rsidRPr="004B4C89" w:rsidTr="00146F02">
        <w:trPr>
          <w:trHeight w:val="293"/>
        </w:trPr>
        <w:tc>
          <w:tcPr>
            <w:tcW w:w="5000" w:type="pct"/>
            <w:shd w:val="clear" w:color="auto" w:fill="auto"/>
          </w:tcPr>
          <w:p w:rsidR="0054409B" w:rsidRDefault="0054409B" w:rsidP="009C72C3">
            <w:pPr>
              <w:spacing w:after="0" w:line="240" w:lineRule="auto"/>
              <w:jc w:val="both"/>
              <w:rPr>
                <w:rFonts w:ascii="Trebuchet MS" w:eastAsia="Times New Roman" w:hAnsi="Trebuchet MS" w:cs="Times New Roman"/>
                <w:szCs w:val="24"/>
              </w:rPr>
            </w:pPr>
            <w:r>
              <w:rPr>
                <w:rFonts w:ascii="Trebuchet MS" w:eastAsia="Times New Roman" w:hAnsi="Trebuchet MS" w:cs="Times New Roman"/>
                <w:szCs w:val="24"/>
              </w:rPr>
              <w:lastRenderedPageBreak/>
              <w:t xml:space="preserve">Conform </w:t>
            </w:r>
            <w:proofErr w:type="spellStart"/>
            <w:r>
              <w:rPr>
                <w:rFonts w:ascii="Trebuchet MS" w:eastAsia="Times New Roman" w:hAnsi="Trebuchet MS" w:cs="Times New Roman"/>
                <w:szCs w:val="24"/>
              </w:rPr>
              <w:t>modificarilor</w:t>
            </w:r>
            <w:proofErr w:type="spellEnd"/>
            <w:r>
              <w:rPr>
                <w:rFonts w:ascii="Trebuchet MS" w:eastAsia="Times New Roman" w:hAnsi="Trebuchet MS" w:cs="Times New Roman"/>
                <w:szCs w:val="24"/>
              </w:rPr>
              <w:t xml:space="preserve"> </w:t>
            </w:r>
            <w:proofErr w:type="spellStart"/>
            <w:r>
              <w:rPr>
                <w:rFonts w:ascii="Trebuchet MS" w:eastAsia="Times New Roman" w:hAnsi="Trebuchet MS" w:cs="Times New Roman"/>
                <w:szCs w:val="24"/>
              </w:rPr>
              <w:t>mentionate</w:t>
            </w:r>
            <w:proofErr w:type="spellEnd"/>
            <w:r>
              <w:rPr>
                <w:rFonts w:ascii="Trebuchet MS" w:eastAsia="Times New Roman" w:hAnsi="Trebuchet MS" w:cs="Times New Roman"/>
                <w:szCs w:val="24"/>
              </w:rPr>
              <w:t xml:space="preserve"> la punctul 1, </w:t>
            </w:r>
            <w:r w:rsidR="004A2E0F">
              <w:rPr>
                <w:rFonts w:ascii="Trebuchet MS" w:eastAsia="Times New Roman" w:hAnsi="Trebuchet MS" w:cs="Times New Roman"/>
                <w:szCs w:val="24"/>
              </w:rPr>
              <w:t xml:space="preserve">este necesara corelarea fisei </w:t>
            </w:r>
            <w:proofErr w:type="spellStart"/>
            <w:r w:rsidR="004A2E0F">
              <w:rPr>
                <w:rFonts w:ascii="Trebuchet MS" w:eastAsia="Times New Roman" w:hAnsi="Trebuchet MS" w:cs="Times New Roman"/>
                <w:szCs w:val="24"/>
              </w:rPr>
              <w:t>masurii</w:t>
            </w:r>
            <w:proofErr w:type="spellEnd"/>
            <w:r w:rsidR="004A2E0F">
              <w:rPr>
                <w:rFonts w:ascii="Trebuchet MS" w:eastAsia="Times New Roman" w:hAnsi="Trebuchet MS" w:cs="Times New Roman"/>
                <w:szCs w:val="24"/>
              </w:rPr>
              <w:t xml:space="preserve"> M4/6A ” </w:t>
            </w:r>
            <w:proofErr w:type="spellStart"/>
            <w:r w:rsidR="004A2E0F">
              <w:rPr>
                <w:rFonts w:ascii="Trebuchet MS" w:eastAsia="Times New Roman" w:hAnsi="Trebuchet MS" w:cs="Times New Roman"/>
                <w:szCs w:val="24"/>
              </w:rPr>
              <w:t>Investitii</w:t>
            </w:r>
            <w:proofErr w:type="spellEnd"/>
            <w:r w:rsidR="004A2E0F">
              <w:rPr>
                <w:rFonts w:ascii="Trebuchet MS" w:eastAsia="Times New Roman" w:hAnsi="Trebuchet MS" w:cs="Times New Roman"/>
                <w:szCs w:val="24"/>
              </w:rPr>
              <w:t xml:space="preserve"> in afaceri non-agricole” cu prezentele </w:t>
            </w:r>
            <w:proofErr w:type="spellStart"/>
            <w:r w:rsidR="004A2E0F">
              <w:rPr>
                <w:rFonts w:ascii="Trebuchet MS" w:eastAsia="Times New Roman" w:hAnsi="Trebuchet MS" w:cs="Times New Roman"/>
                <w:szCs w:val="24"/>
              </w:rPr>
              <w:t>modificari</w:t>
            </w:r>
            <w:proofErr w:type="spellEnd"/>
            <w:r w:rsidR="004A2E0F">
              <w:rPr>
                <w:rFonts w:ascii="Trebuchet MS" w:eastAsia="Times New Roman" w:hAnsi="Trebuchet MS" w:cs="Times New Roman"/>
                <w:szCs w:val="24"/>
              </w:rPr>
              <w:t xml:space="preserve"> </w:t>
            </w:r>
            <w:r w:rsidR="00D168B2">
              <w:rPr>
                <w:rFonts w:ascii="Trebuchet MS" w:eastAsia="Times New Roman" w:hAnsi="Trebuchet MS" w:cs="Times New Roman"/>
                <w:szCs w:val="24"/>
              </w:rPr>
              <w:t>aduse la SDL.</w:t>
            </w:r>
          </w:p>
          <w:p w:rsidR="004A2E0F" w:rsidRPr="004A2E0F" w:rsidRDefault="004A2E0F" w:rsidP="009C72C3">
            <w:pPr>
              <w:spacing w:after="0" w:line="240" w:lineRule="auto"/>
              <w:jc w:val="both"/>
              <w:rPr>
                <w:rFonts w:ascii="Trebuchet MS" w:eastAsia="Times New Roman" w:hAnsi="Trebuchet MS" w:cs="Times New Roman"/>
                <w:szCs w:val="24"/>
              </w:rPr>
            </w:pPr>
          </w:p>
          <w:p w:rsidR="009C72C3" w:rsidRPr="00003831" w:rsidRDefault="009C72C3" w:rsidP="009C72C3">
            <w:pPr>
              <w:spacing w:after="0" w:line="240" w:lineRule="auto"/>
              <w:jc w:val="both"/>
              <w:rPr>
                <w:rFonts w:ascii="Trebuchet MS" w:eastAsia="Times New Roman" w:hAnsi="Trebuchet MS"/>
                <w:szCs w:val="24"/>
                <w:lang w:val="it-CH"/>
              </w:rPr>
            </w:pPr>
            <w:r w:rsidRPr="000C3FBF">
              <w:rPr>
                <w:rFonts w:ascii="Trebuchet MS" w:eastAsia="Times New Roman" w:hAnsi="Trebuchet MS"/>
                <w:szCs w:val="24"/>
                <w:lang w:val="it-CH"/>
              </w:rPr>
              <w:t>Aceste modificări sunt în raport cu caracteristicile teritoriului acoperit de SDL.</w:t>
            </w:r>
          </w:p>
          <w:p w:rsidR="00545357" w:rsidRPr="009853A5" w:rsidRDefault="00545357" w:rsidP="005242E7">
            <w:pPr>
              <w:spacing w:after="0" w:line="240" w:lineRule="auto"/>
              <w:jc w:val="both"/>
              <w:rPr>
                <w:rFonts w:ascii="Trebuchet MS" w:eastAsia="Times New Roman" w:hAnsi="Trebuchet MS" w:cs="Times New Roman"/>
                <w:color w:val="000000" w:themeColor="text1"/>
                <w:szCs w:val="24"/>
                <w:lang w:val="it-CH"/>
              </w:rPr>
            </w:pPr>
          </w:p>
        </w:tc>
      </w:tr>
    </w:tbl>
    <w:p w:rsidR="00EC20BE" w:rsidRPr="004B4C89" w:rsidRDefault="004B4C89" w:rsidP="004B4C89">
      <w:pPr>
        <w:keepNext/>
        <w:spacing w:before="240" w:after="240" w:line="240" w:lineRule="auto"/>
        <w:jc w:val="both"/>
        <w:outlineLvl w:val="4"/>
        <w:rPr>
          <w:rFonts w:ascii="Trebuchet MS" w:eastAsia="Times New Roman" w:hAnsi="Trebuchet MS" w:cs="Times New Roman"/>
          <w:noProof/>
          <w:szCs w:val="24"/>
          <w:u w:val="single"/>
          <w:lang w:val="fr-BE"/>
        </w:rPr>
      </w:pPr>
      <w:r w:rsidRPr="004B4C89">
        <w:rPr>
          <w:rFonts w:ascii="Trebuchet MS" w:eastAsia="Times New Roman" w:hAnsi="Trebuchet MS" w:cs="Times New Roman"/>
          <w:noProof/>
          <w:szCs w:val="24"/>
          <w:u w:val="single"/>
          <w:lang w:val="fr-BE"/>
        </w:rPr>
        <w:t xml:space="preserve">b) </w:t>
      </w:r>
      <w:r w:rsidR="00EC20BE" w:rsidRPr="004B4C89">
        <w:rPr>
          <w:rFonts w:ascii="Trebuchet MS" w:eastAsia="Times New Roman" w:hAnsi="Trebuchet MS" w:cs="Times New Roman"/>
          <w:noProof/>
          <w:szCs w:val="24"/>
          <w:u w:val="single"/>
          <w:lang w:val="fr-BE"/>
        </w:rPr>
        <w:t>Modificarea propusă</w:t>
      </w:r>
    </w:p>
    <w:tbl>
      <w:tblPr>
        <w:tblW w:w="5005" w:type="pc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10456"/>
      </w:tblGrid>
      <w:tr w:rsidR="004B4C89" w:rsidRPr="004B4C89" w:rsidTr="00146F02">
        <w:tc>
          <w:tcPr>
            <w:tcW w:w="5000" w:type="pct"/>
            <w:shd w:val="clear" w:color="auto" w:fill="auto"/>
          </w:tcPr>
          <w:p w:rsidR="005242E7" w:rsidRPr="007F3959" w:rsidRDefault="005242E7" w:rsidP="005242E7">
            <w:pPr>
              <w:pStyle w:val="Default"/>
              <w:spacing w:line="276" w:lineRule="auto"/>
              <w:jc w:val="center"/>
              <w:rPr>
                <w:sz w:val="22"/>
                <w:szCs w:val="22"/>
              </w:rPr>
            </w:pPr>
            <w:r w:rsidRPr="007F3959">
              <w:rPr>
                <w:b/>
                <w:bCs/>
                <w:sz w:val="22"/>
                <w:szCs w:val="22"/>
              </w:rPr>
              <w:t xml:space="preserve">CAPITOLUL V: </w:t>
            </w:r>
            <w:proofErr w:type="spellStart"/>
            <w:r w:rsidRPr="007F3959">
              <w:rPr>
                <w:b/>
                <w:bCs/>
                <w:sz w:val="22"/>
                <w:szCs w:val="22"/>
              </w:rPr>
              <w:t>Prezentarea</w:t>
            </w:r>
            <w:proofErr w:type="spellEnd"/>
            <w:r w:rsidRPr="007F3959">
              <w:rPr>
                <w:b/>
                <w:bCs/>
                <w:sz w:val="22"/>
                <w:szCs w:val="22"/>
              </w:rPr>
              <w:t xml:space="preserve"> </w:t>
            </w:r>
            <w:proofErr w:type="spellStart"/>
            <w:r w:rsidRPr="007F3959">
              <w:rPr>
                <w:b/>
                <w:bCs/>
                <w:sz w:val="22"/>
                <w:szCs w:val="22"/>
              </w:rPr>
              <w:t>măsurilor</w:t>
            </w:r>
            <w:proofErr w:type="spellEnd"/>
            <w:r w:rsidRPr="007F3959">
              <w:rPr>
                <w:b/>
                <w:bCs/>
                <w:sz w:val="22"/>
                <w:szCs w:val="22"/>
              </w:rPr>
              <w:t xml:space="preserve"> </w:t>
            </w:r>
          </w:p>
          <w:p w:rsidR="005242E7" w:rsidRPr="007F3959" w:rsidRDefault="005242E7" w:rsidP="005242E7">
            <w:pPr>
              <w:pStyle w:val="Default"/>
              <w:spacing w:line="276" w:lineRule="auto"/>
              <w:rPr>
                <w:sz w:val="22"/>
                <w:szCs w:val="22"/>
              </w:rPr>
            </w:pPr>
          </w:p>
          <w:p w:rsidR="005242E7" w:rsidRPr="007F3959" w:rsidRDefault="005242E7" w:rsidP="005242E7">
            <w:pPr>
              <w:pStyle w:val="Default"/>
              <w:spacing w:line="276" w:lineRule="auto"/>
              <w:jc w:val="center"/>
              <w:rPr>
                <w:sz w:val="22"/>
                <w:szCs w:val="22"/>
              </w:rPr>
            </w:pPr>
            <w:r w:rsidRPr="007F3959">
              <w:rPr>
                <w:b/>
                <w:bCs/>
                <w:sz w:val="22"/>
                <w:szCs w:val="22"/>
              </w:rPr>
              <w:t>FIȘA MĂSURII</w:t>
            </w:r>
          </w:p>
          <w:p w:rsidR="005242E7" w:rsidRPr="007F3959" w:rsidRDefault="005242E7" w:rsidP="005242E7">
            <w:pPr>
              <w:pStyle w:val="Default"/>
              <w:spacing w:line="276" w:lineRule="auto"/>
              <w:rPr>
                <w:b/>
                <w:bCs/>
                <w:sz w:val="22"/>
                <w:szCs w:val="22"/>
              </w:rPr>
            </w:pPr>
          </w:p>
          <w:p w:rsidR="005242E7" w:rsidRPr="007F3959" w:rsidRDefault="005242E7" w:rsidP="005242E7">
            <w:pPr>
              <w:pStyle w:val="Default"/>
              <w:spacing w:line="276" w:lineRule="auto"/>
              <w:rPr>
                <w:b/>
                <w:bCs/>
                <w:sz w:val="22"/>
                <w:szCs w:val="22"/>
              </w:rPr>
            </w:pPr>
            <w:proofErr w:type="spellStart"/>
            <w:r w:rsidRPr="007F3959">
              <w:rPr>
                <w:b/>
                <w:bCs/>
                <w:sz w:val="22"/>
                <w:szCs w:val="22"/>
              </w:rPr>
              <w:t>Denumirea</w:t>
            </w:r>
            <w:proofErr w:type="spellEnd"/>
            <w:r w:rsidRPr="007F3959">
              <w:rPr>
                <w:b/>
                <w:bCs/>
                <w:sz w:val="22"/>
                <w:szCs w:val="22"/>
              </w:rPr>
              <w:t xml:space="preserve"> </w:t>
            </w:r>
            <w:proofErr w:type="spellStart"/>
            <w:r w:rsidRPr="007F3959">
              <w:rPr>
                <w:b/>
                <w:bCs/>
                <w:sz w:val="22"/>
                <w:szCs w:val="22"/>
              </w:rPr>
              <w:t>măsurii</w:t>
            </w:r>
            <w:proofErr w:type="spellEnd"/>
            <w:r w:rsidRPr="007F3959">
              <w:rPr>
                <w:b/>
                <w:bCs/>
                <w:sz w:val="22"/>
                <w:szCs w:val="22"/>
              </w:rPr>
              <w:t xml:space="preserve"> : </w:t>
            </w:r>
            <w:proofErr w:type="spellStart"/>
            <w:r w:rsidRPr="007F3959">
              <w:rPr>
                <w:b/>
                <w:bCs/>
                <w:sz w:val="22"/>
                <w:szCs w:val="22"/>
              </w:rPr>
              <w:t>Investiții</w:t>
            </w:r>
            <w:proofErr w:type="spellEnd"/>
            <w:r w:rsidRPr="007F3959">
              <w:rPr>
                <w:b/>
                <w:bCs/>
                <w:sz w:val="22"/>
                <w:szCs w:val="22"/>
              </w:rPr>
              <w:t xml:space="preserve"> </w:t>
            </w:r>
            <w:proofErr w:type="spellStart"/>
            <w:r w:rsidRPr="007F3959">
              <w:rPr>
                <w:b/>
                <w:bCs/>
                <w:sz w:val="22"/>
                <w:szCs w:val="22"/>
              </w:rPr>
              <w:t>în</w:t>
            </w:r>
            <w:proofErr w:type="spellEnd"/>
            <w:r w:rsidRPr="007F3959">
              <w:rPr>
                <w:b/>
                <w:bCs/>
                <w:sz w:val="22"/>
                <w:szCs w:val="22"/>
              </w:rPr>
              <w:t xml:space="preserve"> </w:t>
            </w:r>
            <w:proofErr w:type="spellStart"/>
            <w:r w:rsidRPr="007F3959">
              <w:rPr>
                <w:b/>
                <w:bCs/>
                <w:sz w:val="22"/>
                <w:szCs w:val="22"/>
              </w:rPr>
              <w:t>afaceri</w:t>
            </w:r>
            <w:proofErr w:type="spellEnd"/>
            <w:r w:rsidRPr="007F3959">
              <w:rPr>
                <w:b/>
                <w:bCs/>
                <w:sz w:val="22"/>
                <w:szCs w:val="22"/>
              </w:rPr>
              <w:t xml:space="preserve"> non-</w:t>
            </w:r>
            <w:proofErr w:type="spellStart"/>
            <w:r w:rsidRPr="007F3959">
              <w:rPr>
                <w:b/>
                <w:bCs/>
                <w:sz w:val="22"/>
                <w:szCs w:val="22"/>
              </w:rPr>
              <w:t>agricole</w:t>
            </w:r>
            <w:proofErr w:type="spellEnd"/>
          </w:p>
          <w:p w:rsidR="005242E7" w:rsidRPr="007F3959" w:rsidRDefault="005242E7" w:rsidP="005242E7">
            <w:pPr>
              <w:pStyle w:val="Default"/>
              <w:spacing w:line="276" w:lineRule="auto"/>
              <w:rPr>
                <w:b/>
                <w:bCs/>
                <w:sz w:val="22"/>
                <w:szCs w:val="22"/>
              </w:rPr>
            </w:pPr>
            <w:r w:rsidRPr="007F3959">
              <w:rPr>
                <w:b/>
                <w:bCs/>
                <w:sz w:val="22"/>
                <w:szCs w:val="22"/>
              </w:rPr>
              <w:t xml:space="preserve">CODUL </w:t>
            </w:r>
            <w:proofErr w:type="spellStart"/>
            <w:r w:rsidRPr="007F3959">
              <w:rPr>
                <w:b/>
                <w:bCs/>
                <w:sz w:val="22"/>
                <w:szCs w:val="22"/>
              </w:rPr>
              <w:t>Măsurii</w:t>
            </w:r>
            <w:proofErr w:type="spellEnd"/>
            <w:r w:rsidRPr="007F3959">
              <w:rPr>
                <w:b/>
                <w:bCs/>
                <w:sz w:val="22"/>
                <w:szCs w:val="22"/>
              </w:rPr>
              <w:t xml:space="preserve"> – M 4/ 6A</w:t>
            </w:r>
          </w:p>
          <w:p w:rsidR="005242E7" w:rsidRDefault="005242E7" w:rsidP="005242E7">
            <w:pPr>
              <w:pStyle w:val="Default"/>
              <w:spacing w:line="276" w:lineRule="auto"/>
              <w:rPr>
                <w:b/>
                <w:bCs/>
                <w:sz w:val="22"/>
                <w:szCs w:val="22"/>
              </w:rPr>
            </w:pPr>
            <w:proofErr w:type="spellStart"/>
            <w:r w:rsidRPr="007F3959">
              <w:rPr>
                <w:b/>
                <w:bCs/>
                <w:sz w:val="22"/>
                <w:szCs w:val="22"/>
              </w:rPr>
              <w:t>Tipul</w:t>
            </w:r>
            <w:proofErr w:type="spellEnd"/>
            <w:r w:rsidRPr="007F3959">
              <w:rPr>
                <w:b/>
                <w:bCs/>
                <w:sz w:val="22"/>
                <w:szCs w:val="22"/>
              </w:rPr>
              <w:t xml:space="preserve"> </w:t>
            </w:r>
            <w:proofErr w:type="spellStart"/>
            <w:r w:rsidRPr="007F3959">
              <w:rPr>
                <w:b/>
                <w:bCs/>
                <w:sz w:val="22"/>
                <w:szCs w:val="22"/>
              </w:rPr>
              <w:t>măsurii</w:t>
            </w:r>
            <w:proofErr w:type="spellEnd"/>
            <w:r w:rsidRPr="007F3959">
              <w:rPr>
                <w:b/>
                <w:bCs/>
                <w:sz w:val="22"/>
                <w:szCs w:val="22"/>
              </w:rPr>
              <w:t>: INVESTIȚII</w:t>
            </w:r>
          </w:p>
          <w:p w:rsidR="00A31C17" w:rsidRDefault="00A31C17" w:rsidP="00A31C17">
            <w:pPr>
              <w:spacing w:after="240" w:line="240" w:lineRule="auto"/>
              <w:contextualSpacing/>
              <w:rPr>
                <w:rFonts w:ascii="Trebuchet MS" w:eastAsia="Times New Roman" w:hAnsi="Trebuchet MS" w:cs="Times New Roman"/>
                <w:noProof/>
                <w:szCs w:val="24"/>
              </w:rPr>
            </w:pPr>
          </w:p>
          <w:p w:rsidR="005242E7" w:rsidRPr="007F3959" w:rsidRDefault="005242E7" w:rsidP="005242E7">
            <w:pPr>
              <w:pStyle w:val="Default"/>
              <w:shd w:val="clear" w:color="auto" w:fill="D9D9D9" w:themeFill="background1" w:themeFillShade="D9"/>
              <w:spacing w:line="276" w:lineRule="auto"/>
              <w:rPr>
                <w:sz w:val="22"/>
                <w:szCs w:val="22"/>
              </w:rPr>
            </w:pPr>
            <w:r w:rsidRPr="007F3959">
              <w:rPr>
                <w:b/>
                <w:bCs/>
                <w:sz w:val="22"/>
                <w:szCs w:val="22"/>
              </w:rPr>
              <w:t xml:space="preserve">9. </w:t>
            </w:r>
            <w:proofErr w:type="spellStart"/>
            <w:r w:rsidRPr="007F3959">
              <w:rPr>
                <w:b/>
                <w:bCs/>
                <w:sz w:val="22"/>
                <w:szCs w:val="22"/>
              </w:rPr>
              <w:t>Sume</w:t>
            </w:r>
            <w:proofErr w:type="spellEnd"/>
            <w:r w:rsidRPr="007F3959">
              <w:rPr>
                <w:b/>
                <w:bCs/>
                <w:sz w:val="22"/>
                <w:szCs w:val="22"/>
              </w:rPr>
              <w:t xml:space="preserve"> (</w:t>
            </w:r>
            <w:proofErr w:type="spellStart"/>
            <w:r w:rsidRPr="007F3959">
              <w:rPr>
                <w:b/>
                <w:bCs/>
                <w:sz w:val="22"/>
                <w:szCs w:val="22"/>
              </w:rPr>
              <w:t>aplicabile</w:t>
            </w:r>
            <w:proofErr w:type="spellEnd"/>
            <w:r w:rsidRPr="007F3959">
              <w:rPr>
                <w:b/>
                <w:bCs/>
                <w:sz w:val="22"/>
                <w:szCs w:val="22"/>
              </w:rPr>
              <w:t xml:space="preserve">) </w:t>
            </w:r>
            <w:proofErr w:type="spellStart"/>
            <w:r w:rsidRPr="007F3959">
              <w:rPr>
                <w:b/>
                <w:bCs/>
                <w:sz w:val="22"/>
                <w:szCs w:val="22"/>
              </w:rPr>
              <w:t>și</w:t>
            </w:r>
            <w:proofErr w:type="spellEnd"/>
            <w:r w:rsidRPr="007F3959">
              <w:rPr>
                <w:b/>
                <w:bCs/>
                <w:sz w:val="22"/>
                <w:szCs w:val="22"/>
              </w:rPr>
              <w:t xml:space="preserve"> rata </w:t>
            </w:r>
            <w:proofErr w:type="spellStart"/>
            <w:r w:rsidRPr="007F3959">
              <w:rPr>
                <w:b/>
                <w:bCs/>
                <w:sz w:val="22"/>
                <w:szCs w:val="22"/>
              </w:rPr>
              <w:t>sprijinului</w:t>
            </w:r>
            <w:proofErr w:type="spellEnd"/>
            <w:r w:rsidRPr="007F3959">
              <w:rPr>
                <w:b/>
                <w:bCs/>
                <w:sz w:val="22"/>
                <w:szCs w:val="22"/>
              </w:rPr>
              <w:t xml:space="preserve"> </w:t>
            </w:r>
          </w:p>
          <w:p w:rsidR="00A31C17" w:rsidRPr="00A31C17" w:rsidRDefault="005242E7" w:rsidP="008D7DAA">
            <w:pPr>
              <w:spacing w:after="240" w:line="240" w:lineRule="auto"/>
              <w:contextualSpacing/>
              <w:rPr>
                <w:rFonts w:ascii="Trebuchet MS" w:eastAsia="Times New Roman" w:hAnsi="Trebuchet MS" w:cs="Times New Roman"/>
                <w:noProof/>
                <w:color w:val="FF0000"/>
                <w:szCs w:val="24"/>
                <w:lang w:val="en-US"/>
              </w:rPr>
            </w:pPr>
            <w:r w:rsidRPr="005242E7">
              <w:rPr>
                <w:rFonts w:ascii="Trebuchet MS" w:hAnsi="Trebuchet MS"/>
              </w:rPr>
              <w:t xml:space="preserve">Proiectele din cadrul acestei măsuri sunt din categoria operațiunilor generatoare de venit. Beneficiarii sprijinului sunt agenți economici care necesită sprijin pentru dezvoltare și care pot crea și menține noi locuri de muncă.  Intensitatea sprijinului va fi de 90% pentru cheltuielile eligibile din proiect. Valoarea sprijinului nerambursabil poate fi cuprinsă între 5.000 și  </w:t>
            </w:r>
            <w:r w:rsidR="001F53DD">
              <w:rPr>
                <w:rFonts w:ascii="Trebuchet MS" w:hAnsi="Trebuchet MS"/>
              </w:rPr>
              <w:t xml:space="preserve"> 200.000 </w:t>
            </w:r>
            <w:r w:rsidRPr="005242E7">
              <w:rPr>
                <w:rFonts w:ascii="Trebuchet MS" w:hAnsi="Trebuchet MS"/>
              </w:rPr>
              <w:t>euro</w:t>
            </w:r>
            <w:r w:rsidR="009C72C3">
              <w:rPr>
                <w:rFonts w:ascii="Trebuchet MS" w:hAnsi="Trebuchet MS"/>
              </w:rPr>
              <w:t xml:space="preserve"> </w:t>
            </w:r>
            <w:ins w:id="23" w:author="Ioana" w:date="2022-08-31T18:15:00Z">
              <w:r w:rsidR="008D7DAA">
                <w:rPr>
                  <w:rFonts w:ascii="Trebuchet MS" w:hAnsi="Trebuchet MS"/>
                </w:rPr>
                <w:t>pentru fondurile FEADR si cuprinsa intre 5.000 si 95,468.</w:t>
              </w:r>
            </w:ins>
            <w:ins w:id="24" w:author="Ioana" w:date="2022-08-31T18:16:00Z">
              <w:r w:rsidR="008D7DAA">
                <w:rPr>
                  <w:rFonts w:ascii="Trebuchet MS" w:hAnsi="Trebuchet MS"/>
                </w:rPr>
                <w:t>07 euro pentru fondurile EURI. Sesiunile de depunere proiecte vor fi deschise separat</w:t>
              </w:r>
            </w:ins>
          </w:p>
        </w:tc>
      </w:tr>
    </w:tbl>
    <w:p w:rsidR="00EC20BE" w:rsidRPr="004B4C89" w:rsidRDefault="004B4C89" w:rsidP="004B4C89">
      <w:pPr>
        <w:keepNext/>
        <w:spacing w:before="240" w:after="240" w:line="240" w:lineRule="auto"/>
        <w:jc w:val="both"/>
        <w:outlineLvl w:val="4"/>
        <w:rPr>
          <w:rFonts w:ascii="Trebuchet MS" w:eastAsia="Times New Roman" w:hAnsi="Trebuchet MS" w:cs="Times New Roman"/>
          <w:noProof/>
          <w:szCs w:val="24"/>
          <w:u w:val="single"/>
          <w:lang w:val="fr-BE"/>
        </w:rPr>
      </w:pPr>
      <w:r w:rsidRPr="004B4C89">
        <w:rPr>
          <w:rFonts w:ascii="Trebuchet MS" w:eastAsia="Times New Roman" w:hAnsi="Trebuchet MS" w:cs="Times New Roman"/>
          <w:noProof/>
          <w:szCs w:val="24"/>
          <w:u w:val="single"/>
          <w:lang w:val="fr-BE"/>
        </w:rPr>
        <w:t xml:space="preserve">c) </w:t>
      </w:r>
      <w:r w:rsidR="00EC20BE" w:rsidRPr="004B4C89">
        <w:rPr>
          <w:rFonts w:ascii="Trebuchet MS" w:eastAsia="Times New Roman" w:hAnsi="Trebuchet MS" w:cs="Times New Roman"/>
          <w:noProof/>
          <w:szCs w:val="24"/>
          <w:u w:val="single"/>
          <w:lang w:val="fr-BE"/>
        </w:rPr>
        <w:t>Efectele estimate ale modificării</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10446"/>
      </w:tblGrid>
      <w:tr w:rsidR="004B4C89" w:rsidRPr="004B4C89" w:rsidTr="00146F02">
        <w:tc>
          <w:tcPr>
            <w:tcW w:w="0" w:type="auto"/>
            <w:shd w:val="clear" w:color="auto" w:fill="auto"/>
          </w:tcPr>
          <w:p w:rsidR="00EC20BE" w:rsidRPr="005242E7" w:rsidRDefault="009C72C3" w:rsidP="004A2E0F">
            <w:pPr>
              <w:spacing w:after="0" w:line="240" w:lineRule="auto"/>
              <w:jc w:val="both"/>
              <w:rPr>
                <w:rFonts w:ascii="Trebuchet MS" w:eastAsia="Times New Roman" w:hAnsi="Trebuchet MS" w:cs="Times New Roman"/>
                <w:color w:val="000000" w:themeColor="text1"/>
                <w:szCs w:val="24"/>
              </w:rPr>
            </w:pPr>
            <w:r w:rsidRPr="004C33E5">
              <w:rPr>
                <w:rFonts w:ascii="Trebuchet MS" w:hAnsi="Trebuchet MS"/>
                <w:noProof/>
              </w:rPr>
              <w:t>Prin prezenta modificare, impactul este unul pozitiv din punct</w:t>
            </w:r>
            <w:r>
              <w:rPr>
                <w:rFonts w:ascii="Trebuchet MS" w:hAnsi="Trebuchet MS"/>
                <w:noProof/>
              </w:rPr>
              <w:t>ul</w:t>
            </w:r>
            <w:r w:rsidRPr="004C33E5">
              <w:rPr>
                <w:rFonts w:ascii="Trebuchet MS" w:hAnsi="Trebuchet MS"/>
                <w:noProof/>
              </w:rPr>
              <w:t xml:space="preserve"> de vedere al dezvoltării teritoriului GAL Constanța </w:t>
            </w:r>
            <w:r>
              <w:rPr>
                <w:rFonts w:ascii="Trebuchet MS" w:hAnsi="Trebuchet MS"/>
                <w:noProof/>
              </w:rPr>
              <w:t>Sud</w:t>
            </w:r>
            <w:r w:rsidRPr="004C33E5">
              <w:rPr>
                <w:rFonts w:ascii="Trebuchet MS" w:hAnsi="Trebuchet MS"/>
                <w:noProof/>
              </w:rPr>
              <w:t xml:space="preserve"> prin </w:t>
            </w:r>
            <w:r>
              <w:rPr>
                <w:rFonts w:ascii="Trebuchet MS" w:hAnsi="Trebuchet MS"/>
                <w:noProof/>
              </w:rPr>
              <w:t>distribuirea sumelor pe măsura care răspunde nevoilor de finanțare ale antreprenorilor locali</w:t>
            </w:r>
            <w:r w:rsidRPr="004C33E5">
              <w:rPr>
                <w:rFonts w:ascii="Trebuchet MS" w:hAnsi="Trebuchet MS"/>
                <w:noProof/>
              </w:rPr>
              <w:t xml:space="preserve">. Ca și rezultate scontate, prin prezenta </w:t>
            </w:r>
            <w:r>
              <w:rPr>
                <w:rFonts w:ascii="Trebuchet MS" w:hAnsi="Trebuchet MS"/>
                <w:noProof/>
              </w:rPr>
              <w:t>realocare bugetară</w:t>
            </w:r>
            <w:r w:rsidRPr="004C33E5">
              <w:rPr>
                <w:rFonts w:ascii="Trebuchet MS" w:hAnsi="Trebuchet MS"/>
                <w:noProof/>
              </w:rPr>
              <w:t xml:space="preserve">, GAL Constanța </w:t>
            </w:r>
            <w:r>
              <w:rPr>
                <w:rFonts w:ascii="Trebuchet MS" w:hAnsi="Trebuchet MS"/>
                <w:noProof/>
              </w:rPr>
              <w:t>Sud</w:t>
            </w:r>
            <w:r w:rsidRPr="004C33E5">
              <w:rPr>
                <w:rFonts w:ascii="Trebuchet MS" w:hAnsi="Trebuchet MS"/>
                <w:noProof/>
              </w:rPr>
              <w:t xml:space="preserve"> va genera minim o sesiune de depunere proiecte cu minim </w:t>
            </w:r>
            <w:r>
              <w:rPr>
                <w:rFonts w:ascii="Trebuchet MS" w:hAnsi="Trebuchet MS"/>
                <w:noProof/>
              </w:rPr>
              <w:t>2</w:t>
            </w:r>
            <w:r w:rsidRPr="004C33E5">
              <w:rPr>
                <w:rFonts w:ascii="Trebuchet MS" w:hAnsi="Trebuchet MS"/>
                <w:noProof/>
              </w:rPr>
              <w:t xml:space="preserve"> proiect</w:t>
            </w:r>
            <w:r>
              <w:rPr>
                <w:rFonts w:ascii="Trebuchet MS" w:hAnsi="Trebuchet MS"/>
                <w:noProof/>
              </w:rPr>
              <w:t>e</w:t>
            </w:r>
            <w:r w:rsidRPr="004C33E5">
              <w:rPr>
                <w:rFonts w:ascii="Trebuchet MS" w:hAnsi="Trebuchet MS"/>
                <w:noProof/>
              </w:rPr>
              <w:t xml:space="preserve"> selectat</w:t>
            </w:r>
            <w:r>
              <w:rPr>
                <w:rFonts w:ascii="Trebuchet MS" w:hAnsi="Trebuchet MS"/>
                <w:noProof/>
              </w:rPr>
              <w:t>e în vederea finanțării acestora</w:t>
            </w:r>
            <w:r w:rsidRPr="004C33E5">
              <w:rPr>
                <w:rFonts w:ascii="Trebuchet MS" w:hAnsi="Trebuchet MS"/>
                <w:noProof/>
              </w:rPr>
              <w:t xml:space="preserve"> și o bună implementare a SDL prin </w:t>
            </w:r>
            <w:r>
              <w:rPr>
                <w:rFonts w:ascii="Trebuchet MS" w:hAnsi="Trebuchet MS"/>
                <w:noProof/>
              </w:rPr>
              <w:t>folosirea sumelor disponibile în domenii ce vor conduce la dezvoltarea zonei</w:t>
            </w:r>
            <w:r w:rsidRPr="004C33E5">
              <w:rPr>
                <w:rFonts w:ascii="Trebuchet MS" w:hAnsi="Trebuchet MS"/>
                <w:noProof/>
              </w:rPr>
              <w:t>.</w:t>
            </w:r>
          </w:p>
        </w:tc>
      </w:tr>
    </w:tbl>
    <w:p w:rsidR="00EC20BE" w:rsidRPr="004B4C89" w:rsidRDefault="004B4C89" w:rsidP="004B4C89">
      <w:pPr>
        <w:keepNext/>
        <w:spacing w:before="240" w:after="240" w:line="240" w:lineRule="auto"/>
        <w:jc w:val="both"/>
        <w:outlineLvl w:val="4"/>
        <w:rPr>
          <w:rFonts w:ascii="Trebuchet MS" w:eastAsia="Times New Roman" w:hAnsi="Trebuchet MS" w:cs="Times New Roman"/>
          <w:noProof/>
          <w:szCs w:val="24"/>
          <w:u w:val="single"/>
          <w:lang w:val="en-US"/>
        </w:rPr>
      </w:pPr>
      <w:r w:rsidRPr="004B4C89">
        <w:rPr>
          <w:rFonts w:ascii="Trebuchet MS" w:eastAsia="Times New Roman" w:hAnsi="Trebuchet MS" w:cs="Times New Roman"/>
          <w:noProof/>
          <w:szCs w:val="24"/>
          <w:u w:val="single"/>
          <w:lang w:val="en-US"/>
        </w:rPr>
        <w:t xml:space="preserve">d) </w:t>
      </w:r>
      <w:r w:rsidR="00EC20BE" w:rsidRPr="004B4C89">
        <w:rPr>
          <w:rFonts w:ascii="Trebuchet MS" w:eastAsia="Times New Roman" w:hAnsi="Trebuchet MS" w:cs="Times New Roman"/>
          <w:noProof/>
          <w:szCs w:val="24"/>
          <w:u w:val="single"/>
          <w:lang w:val="en-US"/>
        </w:rPr>
        <w:t>Impactul modificării asupra indicatorilor din SDL</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10446"/>
      </w:tblGrid>
      <w:tr w:rsidR="004B4C89" w:rsidRPr="004B4C89" w:rsidTr="00146F02">
        <w:trPr>
          <w:trHeight w:val="378"/>
        </w:trPr>
        <w:tc>
          <w:tcPr>
            <w:tcW w:w="0" w:type="auto"/>
            <w:shd w:val="clear" w:color="auto" w:fill="auto"/>
          </w:tcPr>
          <w:p w:rsidR="00EC20BE" w:rsidRPr="00BE5774" w:rsidRDefault="009C72C3" w:rsidP="00146F02">
            <w:pPr>
              <w:spacing w:after="0"/>
              <w:jc w:val="both"/>
              <w:rPr>
                <w:rFonts w:ascii="Trebuchet MS" w:eastAsia="Calibri" w:hAnsi="Trebuchet MS" w:cs="Times New Roman"/>
                <w:szCs w:val="24"/>
              </w:rPr>
            </w:pPr>
            <w:r w:rsidRPr="004C33E5">
              <w:rPr>
                <w:rFonts w:ascii="Trebuchet MS" w:eastAsia="Calibri" w:hAnsi="Trebuchet MS"/>
                <w:noProof/>
              </w:rPr>
              <w:t>Indicatorii de monitorizare ramân neschimbați, urmând ca prezenta modificare să aducă un impact pozitiv la momentul evaluării acestora. Ponderea privind atingerea indicatorilor va fi mai mare decât cea propusă inițial, ceea ce va reprezenta o plus valoare pentru Strategia implementată de Asociația Grup de Acțiune Locală Constanța</w:t>
            </w:r>
            <w:r>
              <w:rPr>
                <w:rFonts w:ascii="Trebuchet MS" w:eastAsia="Calibri" w:hAnsi="Trebuchet MS"/>
                <w:noProof/>
              </w:rPr>
              <w:t xml:space="preserve"> Sud.</w:t>
            </w:r>
          </w:p>
        </w:tc>
      </w:tr>
    </w:tbl>
    <w:p w:rsidR="00BD1FE3" w:rsidRDefault="00BD1FE3" w:rsidP="0002592B">
      <w:pPr>
        <w:rPr>
          <w:color w:val="FF0000"/>
        </w:rPr>
      </w:pPr>
    </w:p>
    <w:p w:rsidR="00BD1FE3" w:rsidRDefault="00BD1FE3" w:rsidP="00BD1FE3"/>
    <w:p w:rsidR="00EF7E00" w:rsidRPr="00BD1FE3" w:rsidRDefault="00EF7E00" w:rsidP="00BD1FE3">
      <w:bookmarkStart w:id="25" w:name="_GoBack"/>
      <w:bookmarkEnd w:id="25"/>
    </w:p>
    <w:sectPr w:rsidR="00EF7E00" w:rsidRPr="00BD1FE3" w:rsidSect="007462D4">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7A68" w:rsidRDefault="00537A68" w:rsidP="00EC20BE">
      <w:pPr>
        <w:spacing w:after="0" w:line="240" w:lineRule="auto"/>
      </w:pPr>
      <w:r>
        <w:separator/>
      </w:r>
    </w:p>
  </w:endnote>
  <w:endnote w:type="continuationSeparator" w:id="0">
    <w:p w:rsidR="00537A68" w:rsidRDefault="00537A68" w:rsidP="00EC20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DokChampa">
    <w:altName w:val="Arial Unicode MS"/>
    <w:charset w:val="00"/>
    <w:family w:val="swiss"/>
    <w:pitch w:val="variable"/>
    <w:sig w:usb0="00000000"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7464185"/>
      <w:docPartObj>
        <w:docPartGallery w:val="Page Numbers (Bottom of Page)"/>
        <w:docPartUnique/>
      </w:docPartObj>
    </w:sdtPr>
    <w:sdtEndPr>
      <w:rPr>
        <w:noProof/>
      </w:rPr>
    </w:sdtEndPr>
    <w:sdtContent>
      <w:p w:rsidR="00BE5774" w:rsidRDefault="00BE5774">
        <w:pPr>
          <w:pStyle w:val="Footer"/>
          <w:jc w:val="center"/>
        </w:pPr>
        <w:r>
          <w:fldChar w:fldCharType="begin"/>
        </w:r>
        <w:r>
          <w:instrText xml:space="preserve"> PAGE   \* MERGEFORMAT </w:instrText>
        </w:r>
        <w:r>
          <w:fldChar w:fldCharType="separate"/>
        </w:r>
        <w:r w:rsidR="00BD1FE3">
          <w:rPr>
            <w:noProof/>
          </w:rPr>
          <w:t>6</w:t>
        </w:r>
        <w:r>
          <w:rPr>
            <w:noProof/>
          </w:rPr>
          <w:fldChar w:fldCharType="end"/>
        </w:r>
      </w:p>
    </w:sdtContent>
  </w:sdt>
  <w:p w:rsidR="00BE5774" w:rsidRDefault="00BE577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7A68" w:rsidRDefault="00537A68" w:rsidP="00EC20BE">
      <w:pPr>
        <w:spacing w:after="0" w:line="240" w:lineRule="auto"/>
      </w:pPr>
      <w:r>
        <w:separator/>
      </w:r>
    </w:p>
  </w:footnote>
  <w:footnote w:type="continuationSeparator" w:id="0">
    <w:p w:rsidR="00537A68" w:rsidRDefault="00537A68" w:rsidP="00EC20BE">
      <w:pPr>
        <w:spacing w:after="0" w:line="240" w:lineRule="auto"/>
      </w:pPr>
      <w:r>
        <w:continuationSeparator/>
      </w:r>
    </w:p>
  </w:footnote>
  <w:footnote w:id="1">
    <w:p w:rsidR="00146F02" w:rsidRDefault="00146F02" w:rsidP="00EC20BE">
      <w:pPr>
        <w:pStyle w:val="FootnoteText"/>
      </w:pPr>
      <w:r>
        <w:rPr>
          <w:rStyle w:val="FootnoteReference"/>
        </w:rPr>
        <w:footnoteRef/>
      </w:r>
      <w:r>
        <w:t xml:space="preserve"> </w:t>
      </w:r>
      <w:r w:rsidRPr="00542272">
        <w:t xml:space="preserve">conform </w:t>
      </w:r>
      <w:r>
        <w:t>încadrării tipurilor de modificări</w:t>
      </w:r>
      <w:r w:rsidRPr="00542272">
        <w:t xml:space="preserve"> din </w:t>
      </w:r>
      <w:r>
        <w:t>prezentul Ghid.</w:t>
      </w:r>
    </w:p>
  </w:footnote>
  <w:footnote w:id="2">
    <w:p w:rsidR="00146F02" w:rsidRDefault="00146F02" w:rsidP="00EC20BE">
      <w:pPr>
        <w:pStyle w:val="FootnoteText"/>
      </w:pPr>
      <w:r>
        <w:rPr>
          <w:rStyle w:val="FootnoteReference"/>
        </w:rPr>
        <w:footnoteRef/>
      </w:r>
      <w:r>
        <w:t xml:space="preserve"> numărul modificării solicitate în anul curent.</w:t>
      </w:r>
    </w:p>
  </w:footnote>
  <w:footnote w:id="3">
    <w:p w:rsidR="00146F02" w:rsidRDefault="00146F02" w:rsidP="00EC20BE">
      <w:pPr>
        <w:pStyle w:val="FootnoteText"/>
      </w:pPr>
      <w:r>
        <w:rPr>
          <w:rStyle w:val="FootnoteReference"/>
        </w:rPr>
        <w:footnoteRef/>
      </w:r>
      <w:r>
        <w:t xml:space="preserve"> fiecare modificare va fi completată conform punctelor </w:t>
      </w:r>
      <w:proofErr w:type="spellStart"/>
      <w:r>
        <w:t>a,b,c,d</w:t>
      </w:r>
      <w:proofErr w:type="spellEnd"/>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FA7C95"/>
    <w:multiLevelType w:val="hybridMultilevel"/>
    <w:tmpl w:val="5908E862"/>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 w15:restartNumberingAfterBreak="0">
    <w:nsid w:val="0FF549F4"/>
    <w:multiLevelType w:val="hybridMultilevel"/>
    <w:tmpl w:val="DA0ECDE8"/>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F24768"/>
    <w:multiLevelType w:val="hybridMultilevel"/>
    <w:tmpl w:val="4844AB5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326DB6"/>
    <w:multiLevelType w:val="hybridMultilevel"/>
    <w:tmpl w:val="5516845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88B3C0F"/>
    <w:multiLevelType w:val="hybridMultilevel"/>
    <w:tmpl w:val="8A7082EE"/>
    <w:lvl w:ilvl="0" w:tplc="8DBCCAAE">
      <w:numFmt w:val="bullet"/>
      <w:lvlText w:val="-"/>
      <w:lvlJc w:val="left"/>
      <w:pPr>
        <w:ind w:left="720" w:hanging="360"/>
      </w:pPr>
      <w:rPr>
        <w:rFonts w:ascii="Arial" w:eastAsia="Times New Roman" w:hAnsi="Arial" w:cs="Arial" w:hint="default"/>
        <w:b w:val="0"/>
        <w:i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8A50622"/>
    <w:multiLevelType w:val="hybridMultilevel"/>
    <w:tmpl w:val="E9A4D2E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6F5C74"/>
    <w:multiLevelType w:val="hybridMultilevel"/>
    <w:tmpl w:val="0B1C9F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AF6FE8"/>
    <w:multiLevelType w:val="hybridMultilevel"/>
    <w:tmpl w:val="7C3A6024"/>
    <w:lvl w:ilvl="0" w:tplc="49D033F4">
      <w:start w:val="2"/>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60640A"/>
    <w:multiLevelType w:val="hybridMultilevel"/>
    <w:tmpl w:val="8B62D56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AEE72B6"/>
    <w:multiLevelType w:val="hybridMultilevel"/>
    <w:tmpl w:val="25544A56"/>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 w15:restartNumberingAfterBreak="0">
    <w:nsid w:val="3E771815"/>
    <w:multiLevelType w:val="hybridMultilevel"/>
    <w:tmpl w:val="265A9E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983770"/>
    <w:multiLevelType w:val="hybridMultilevel"/>
    <w:tmpl w:val="EC40EEB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46D5283E"/>
    <w:multiLevelType w:val="hybridMultilevel"/>
    <w:tmpl w:val="31F291B4"/>
    <w:lvl w:ilvl="0" w:tplc="14B4B366">
      <w:start w:val="1"/>
      <w:numFmt w:val="decimal"/>
      <w:lvlText w:val="%1."/>
      <w:lvlJc w:val="left"/>
      <w:pPr>
        <w:ind w:left="360" w:hanging="360"/>
      </w:pPr>
      <w:rPr>
        <w:rFonts w:ascii="Trebuchet MS" w:eastAsia="Times New Roman" w:hAnsi="Trebuchet MS" w:cs="Times New Roman"/>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47B94B5E"/>
    <w:multiLevelType w:val="hybridMultilevel"/>
    <w:tmpl w:val="2AE602AA"/>
    <w:lvl w:ilvl="0" w:tplc="8DBCCAAE">
      <w:numFmt w:val="bullet"/>
      <w:lvlText w:val="-"/>
      <w:lvlJc w:val="left"/>
      <w:pPr>
        <w:ind w:left="720" w:hanging="360"/>
      </w:pPr>
      <w:rPr>
        <w:rFonts w:ascii="Arial" w:eastAsia="Times New Roman" w:hAnsi="Arial" w:cs="Arial" w:hint="default"/>
        <w:b w:val="0"/>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CA109BF"/>
    <w:multiLevelType w:val="hybridMultilevel"/>
    <w:tmpl w:val="EC40EEB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555721FE"/>
    <w:multiLevelType w:val="hybridMultilevel"/>
    <w:tmpl w:val="8F10F5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831636"/>
    <w:multiLevelType w:val="hybridMultilevel"/>
    <w:tmpl w:val="CBEC94B2"/>
    <w:lvl w:ilvl="0" w:tplc="8E6C6F72">
      <w:start w:val="1"/>
      <w:numFmt w:val="upperRoman"/>
      <w:lvlText w:val="%1."/>
      <w:lvlJc w:val="left"/>
      <w:pPr>
        <w:ind w:left="1080" w:hanging="720"/>
      </w:pPr>
      <w:rPr>
        <w:rFonts w:cs="Times New Roman"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9540B6"/>
    <w:multiLevelType w:val="hybridMultilevel"/>
    <w:tmpl w:val="EC40EEB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63157374"/>
    <w:multiLevelType w:val="hybridMultilevel"/>
    <w:tmpl w:val="E03AB6E4"/>
    <w:lvl w:ilvl="0" w:tplc="8DBCCAAE">
      <w:numFmt w:val="bullet"/>
      <w:lvlText w:val="-"/>
      <w:lvlJc w:val="left"/>
      <w:pPr>
        <w:ind w:left="720" w:hanging="360"/>
      </w:pPr>
      <w:rPr>
        <w:rFonts w:ascii="Arial" w:eastAsia="Times New Roman" w:hAnsi="Arial" w:cs="Arial" w:hint="default"/>
        <w:b w:val="0"/>
        <w:i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6657676D"/>
    <w:multiLevelType w:val="hybridMultilevel"/>
    <w:tmpl w:val="024458B0"/>
    <w:lvl w:ilvl="0" w:tplc="1BE6C5A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7684D5E"/>
    <w:multiLevelType w:val="hybridMultilevel"/>
    <w:tmpl w:val="8D709394"/>
    <w:lvl w:ilvl="0" w:tplc="954C11A6">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0583EEB"/>
    <w:multiLevelType w:val="hybridMultilevel"/>
    <w:tmpl w:val="85E29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38624C7"/>
    <w:multiLevelType w:val="hybridMultilevel"/>
    <w:tmpl w:val="E7B476B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38E64B5"/>
    <w:multiLevelType w:val="hybridMultilevel"/>
    <w:tmpl w:val="699CDE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2"/>
  </w:num>
  <w:num w:numId="3">
    <w:abstractNumId w:val="14"/>
  </w:num>
  <w:num w:numId="4">
    <w:abstractNumId w:val="4"/>
  </w:num>
  <w:num w:numId="5">
    <w:abstractNumId w:val="18"/>
  </w:num>
  <w:num w:numId="6">
    <w:abstractNumId w:val="13"/>
  </w:num>
  <w:num w:numId="7">
    <w:abstractNumId w:val="0"/>
  </w:num>
  <w:num w:numId="8">
    <w:abstractNumId w:val="21"/>
  </w:num>
  <w:num w:numId="9">
    <w:abstractNumId w:val="11"/>
  </w:num>
  <w:num w:numId="10">
    <w:abstractNumId w:val="23"/>
  </w:num>
  <w:num w:numId="11">
    <w:abstractNumId w:val="7"/>
  </w:num>
  <w:num w:numId="12">
    <w:abstractNumId w:val="3"/>
  </w:num>
  <w:num w:numId="13">
    <w:abstractNumId w:val="10"/>
  </w:num>
  <w:num w:numId="14">
    <w:abstractNumId w:val="6"/>
  </w:num>
  <w:num w:numId="15">
    <w:abstractNumId w:val="19"/>
  </w:num>
  <w:num w:numId="16">
    <w:abstractNumId w:val="16"/>
  </w:num>
  <w:num w:numId="17">
    <w:abstractNumId w:val="8"/>
  </w:num>
  <w:num w:numId="18">
    <w:abstractNumId w:val="1"/>
  </w:num>
  <w:num w:numId="19">
    <w:abstractNumId w:val="20"/>
  </w:num>
  <w:num w:numId="20">
    <w:abstractNumId w:val="15"/>
  </w:num>
  <w:num w:numId="21">
    <w:abstractNumId w:val="5"/>
  </w:num>
  <w:num w:numId="22">
    <w:abstractNumId w:val="17"/>
  </w:num>
  <w:num w:numId="23">
    <w:abstractNumId w:val="22"/>
  </w:num>
  <w:num w:numId="24">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oana">
    <w15:presenceInfo w15:providerId="None" w15:userId="Ioa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20BE"/>
    <w:rsid w:val="00003831"/>
    <w:rsid w:val="00005B91"/>
    <w:rsid w:val="0002592B"/>
    <w:rsid w:val="000605A2"/>
    <w:rsid w:val="0006688A"/>
    <w:rsid w:val="00071194"/>
    <w:rsid w:val="000C3FBF"/>
    <w:rsid w:val="00146F02"/>
    <w:rsid w:val="0015523E"/>
    <w:rsid w:val="00167EAF"/>
    <w:rsid w:val="00192C75"/>
    <w:rsid w:val="001A0EDA"/>
    <w:rsid w:val="001F53DD"/>
    <w:rsid w:val="00205866"/>
    <w:rsid w:val="00257A07"/>
    <w:rsid w:val="00301480"/>
    <w:rsid w:val="00311A89"/>
    <w:rsid w:val="003257DB"/>
    <w:rsid w:val="003626C2"/>
    <w:rsid w:val="003A1CDF"/>
    <w:rsid w:val="003C2A95"/>
    <w:rsid w:val="003F0CFD"/>
    <w:rsid w:val="00421B9E"/>
    <w:rsid w:val="004A2E0F"/>
    <w:rsid w:val="004A56C6"/>
    <w:rsid w:val="004B0F3B"/>
    <w:rsid w:val="004B4C89"/>
    <w:rsid w:val="004C242B"/>
    <w:rsid w:val="00503CD2"/>
    <w:rsid w:val="005242E7"/>
    <w:rsid w:val="00537A68"/>
    <w:rsid w:val="0054409B"/>
    <w:rsid w:val="00545357"/>
    <w:rsid w:val="00587212"/>
    <w:rsid w:val="005916EF"/>
    <w:rsid w:val="00592604"/>
    <w:rsid w:val="00612B7D"/>
    <w:rsid w:val="006359C3"/>
    <w:rsid w:val="006F222A"/>
    <w:rsid w:val="00710786"/>
    <w:rsid w:val="007120B8"/>
    <w:rsid w:val="00736F76"/>
    <w:rsid w:val="007462D4"/>
    <w:rsid w:val="00787128"/>
    <w:rsid w:val="007C2BA8"/>
    <w:rsid w:val="007C356D"/>
    <w:rsid w:val="00854516"/>
    <w:rsid w:val="0087125F"/>
    <w:rsid w:val="008C5AF8"/>
    <w:rsid w:val="008D7DAA"/>
    <w:rsid w:val="008E3ECF"/>
    <w:rsid w:val="008F6B26"/>
    <w:rsid w:val="0095403E"/>
    <w:rsid w:val="009853A5"/>
    <w:rsid w:val="009C72C3"/>
    <w:rsid w:val="009E4142"/>
    <w:rsid w:val="009F2933"/>
    <w:rsid w:val="00A167DD"/>
    <w:rsid w:val="00A223CA"/>
    <w:rsid w:val="00A31C17"/>
    <w:rsid w:val="00A554F2"/>
    <w:rsid w:val="00AC5930"/>
    <w:rsid w:val="00AC5DA4"/>
    <w:rsid w:val="00AE0574"/>
    <w:rsid w:val="00AE7CB4"/>
    <w:rsid w:val="00AF67A9"/>
    <w:rsid w:val="00B3162B"/>
    <w:rsid w:val="00B327B7"/>
    <w:rsid w:val="00B43FE0"/>
    <w:rsid w:val="00B96C2B"/>
    <w:rsid w:val="00BD1FE3"/>
    <w:rsid w:val="00BE5774"/>
    <w:rsid w:val="00C233E7"/>
    <w:rsid w:val="00C26035"/>
    <w:rsid w:val="00C871B5"/>
    <w:rsid w:val="00CA6716"/>
    <w:rsid w:val="00CA7A0D"/>
    <w:rsid w:val="00CF05BC"/>
    <w:rsid w:val="00D01554"/>
    <w:rsid w:val="00D168B2"/>
    <w:rsid w:val="00D52673"/>
    <w:rsid w:val="00D819DC"/>
    <w:rsid w:val="00E35B9F"/>
    <w:rsid w:val="00E77095"/>
    <w:rsid w:val="00EC20BE"/>
    <w:rsid w:val="00EE5272"/>
    <w:rsid w:val="00EF2E40"/>
    <w:rsid w:val="00EF3690"/>
    <w:rsid w:val="00EF7E00"/>
    <w:rsid w:val="00F078AB"/>
    <w:rsid w:val="00FE48BE"/>
    <w:rsid w:val="00FE5132"/>
    <w:rsid w:val="00FE6F30"/>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E8EF87-5EF0-407E-A515-37883B3E1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lo-L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7E00"/>
    <w:rPr>
      <w:lang w:val="ro-RO"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C20BE"/>
    <w:pPr>
      <w:spacing w:after="0" w:line="240" w:lineRule="auto"/>
    </w:pPr>
    <w:rPr>
      <w:lang w:val="ro-RO"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EC20B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C20BE"/>
    <w:rPr>
      <w:sz w:val="20"/>
      <w:szCs w:val="20"/>
      <w:lang w:val="ro-RO" w:bidi="ar-SA"/>
    </w:rPr>
  </w:style>
  <w:style w:type="character" w:styleId="FootnoteReference">
    <w:name w:val="footnote reference"/>
    <w:basedOn w:val="DefaultParagraphFont"/>
    <w:uiPriority w:val="99"/>
    <w:semiHidden/>
    <w:unhideWhenUsed/>
    <w:rsid w:val="00EC20BE"/>
    <w:rPr>
      <w:vertAlign w:val="superscript"/>
    </w:rPr>
  </w:style>
  <w:style w:type="paragraph" w:styleId="ListParagraph">
    <w:name w:val="List Paragraph"/>
    <w:aliases w:val="Bullet,List Paragraph1,Antes de enumeración,body 2,Normal bullet 2,List Paragraph11,Listă colorată - Accentuare 11,Citation List"/>
    <w:basedOn w:val="Normal"/>
    <w:link w:val="ListParagraphChar"/>
    <w:uiPriority w:val="34"/>
    <w:qFormat/>
    <w:rsid w:val="00EC20BE"/>
    <w:pPr>
      <w:spacing w:after="160" w:line="259" w:lineRule="auto"/>
      <w:ind w:left="720"/>
      <w:contextualSpacing/>
    </w:pPr>
    <w:rPr>
      <w:rFonts w:ascii="Calibri" w:eastAsia="Calibri" w:hAnsi="Calibri" w:cs="Times New Roman"/>
    </w:rPr>
  </w:style>
  <w:style w:type="paragraph" w:styleId="Header">
    <w:name w:val="header"/>
    <w:basedOn w:val="Normal"/>
    <w:link w:val="HeaderChar"/>
    <w:uiPriority w:val="99"/>
    <w:unhideWhenUsed/>
    <w:rsid w:val="00BE57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5774"/>
    <w:rPr>
      <w:lang w:val="ro-RO" w:bidi="ar-SA"/>
    </w:rPr>
  </w:style>
  <w:style w:type="paragraph" w:styleId="Footer">
    <w:name w:val="footer"/>
    <w:basedOn w:val="Normal"/>
    <w:link w:val="FooterChar"/>
    <w:uiPriority w:val="99"/>
    <w:unhideWhenUsed/>
    <w:rsid w:val="00BE57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5774"/>
    <w:rPr>
      <w:lang w:val="ro-RO" w:bidi="ar-SA"/>
    </w:rPr>
  </w:style>
  <w:style w:type="paragraph" w:customStyle="1" w:styleId="Default">
    <w:name w:val="Default"/>
    <w:rsid w:val="00421B9E"/>
    <w:pPr>
      <w:autoSpaceDE w:val="0"/>
      <w:autoSpaceDN w:val="0"/>
      <w:adjustRightInd w:val="0"/>
      <w:spacing w:after="0" w:line="240" w:lineRule="auto"/>
    </w:pPr>
    <w:rPr>
      <w:rFonts w:ascii="Trebuchet MS" w:hAnsi="Trebuchet MS" w:cs="Trebuchet MS"/>
      <w:color w:val="000000"/>
      <w:sz w:val="24"/>
      <w:szCs w:val="24"/>
      <w:lang w:bidi="ar-SA"/>
    </w:rPr>
  </w:style>
  <w:style w:type="paragraph" w:styleId="BalloonText">
    <w:name w:val="Balloon Text"/>
    <w:basedOn w:val="Normal"/>
    <w:link w:val="BalloonTextChar"/>
    <w:uiPriority w:val="99"/>
    <w:semiHidden/>
    <w:unhideWhenUsed/>
    <w:rsid w:val="006359C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59C3"/>
    <w:rPr>
      <w:rFonts w:ascii="Segoe UI" w:hAnsi="Segoe UI" w:cs="Segoe UI"/>
      <w:sz w:val="18"/>
      <w:szCs w:val="18"/>
      <w:lang w:val="ro-RO" w:bidi="ar-SA"/>
    </w:rPr>
  </w:style>
  <w:style w:type="character" w:customStyle="1" w:styleId="ListParagraphChar">
    <w:name w:val="List Paragraph Char"/>
    <w:aliases w:val="Bullet Char,List Paragraph1 Char,Antes de enumeración Char,body 2 Char,Normal bullet 2 Char,List Paragraph11 Char,Listă colorată - Accentuare 11 Char,Citation List Char"/>
    <w:link w:val="ListParagraph"/>
    <w:uiPriority w:val="34"/>
    <w:locked/>
    <w:rsid w:val="00AC5930"/>
    <w:rPr>
      <w:rFonts w:ascii="Calibri" w:eastAsia="Calibri" w:hAnsi="Calibri" w:cs="Times New Roman"/>
      <w:lang w:val="ro-RO" w:bidi="ar-SA"/>
    </w:rPr>
  </w:style>
  <w:style w:type="character" w:styleId="Strong">
    <w:name w:val="Strong"/>
    <w:basedOn w:val="DefaultParagraphFont"/>
    <w:uiPriority w:val="22"/>
    <w:qFormat/>
    <w:rsid w:val="00612B7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240328">
      <w:bodyDiv w:val="1"/>
      <w:marLeft w:val="0"/>
      <w:marRight w:val="0"/>
      <w:marTop w:val="0"/>
      <w:marBottom w:val="0"/>
      <w:divBdr>
        <w:top w:val="none" w:sz="0" w:space="0" w:color="auto"/>
        <w:left w:val="none" w:sz="0" w:space="0" w:color="auto"/>
        <w:bottom w:val="none" w:sz="0" w:space="0" w:color="auto"/>
        <w:right w:val="none" w:sz="0" w:space="0" w:color="auto"/>
      </w:divBdr>
    </w:div>
    <w:div w:id="152181786">
      <w:bodyDiv w:val="1"/>
      <w:marLeft w:val="0"/>
      <w:marRight w:val="0"/>
      <w:marTop w:val="0"/>
      <w:marBottom w:val="0"/>
      <w:divBdr>
        <w:top w:val="none" w:sz="0" w:space="0" w:color="auto"/>
        <w:left w:val="none" w:sz="0" w:space="0" w:color="auto"/>
        <w:bottom w:val="none" w:sz="0" w:space="0" w:color="auto"/>
        <w:right w:val="none" w:sz="0" w:space="0" w:color="auto"/>
      </w:divBdr>
    </w:div>
    <w:div w:id="235559333">
      <w:bodyDiv w:val="1"/>
      <w:marLeft w:val="0"/>
      <w:marRight w:val="0"/>
      <w:marTop w:val="0"/>
      <w:marBottom w:val="0"/>
      <w:divBdr>
        <w:top w:val="none" w:sz="0" w:space="0" w:color="auto"/>
        <w:left w:val="none" w:sz="0" w:space="0" w:color="auto"/>
        <w:bottom w:val="none" w:sz="0" w:space="0" w:color="auto"/>
        <w:right w:val="none" w:sz="0" w:space="0" w:color="auto"/>
      </w:divBdr>
    </w:div>
    <w:div w:id="258803356">
      <w:bodyDiv w:val="1"/>
      <w:marLeft w:val="0"/>
      <w:marRight w:val="0"/>
      <w:marTop w:val="0"/>
      <w:marBottom w:val="0"/>
      <w:divBdr>
        <w:top w:val="none" w:sz="0" w:space="0" w:color="auto"/>
        <w:left w:val="none" w:sz="0" w:space="0" w:color="auto"/>
        <w:bottom w:val="none" w:sz="0" w:space="0" w:color="auto"/>
        <w:right w:val="none" w:sz="0" w:space="0" w:color="auto"/>
      </w:divBdr>
    </w:div>
    <w:div w:id="316417881">
      <w:bodyDiv w:val="1"/>
      <w:marLeft w:val="0"/>
      <w:marRight w:val="0"/>
      <w:marTop w:val="0"/>
      <w:marBottom w:val="0"/>
      <w:divBdr>
        <w:top w:val="none" w:sz="0" w:space="0" w:color="auto"/>
        <w:left w:val="none" w:sz="0" w:space="0" w:color="auto"/>
        <w:bottom w:val="none" w:sz="0" w:space="0" w:color="auto"/>
        <w:right w:val="none" w:sz="0" w:space="0" w:color="auto"/>
      </w:divBdr>
    </w:div>
    <w:div w:id="380717792">
      <w:bodyDiv w:val="1"/>
      <w:marLeft w:val="0"/>
      <w:marRight w:val="0"/>
      <w:marTop w:val="0"/>
      <w:marBottom w:val="0"/>
      <w:divBdr>
        <w:top w:val="none" w:sz="0" w:space="0" w:color="auto"/>
        <w:left w:val="none" w:sz="0" w:space="0" w:color="auto"/>
        <w:bottom w:val="none" w:sz="0" w:space="0" w:color="auto"/>
        <w:right w:val="none" w:sz="0" w:space="0" w:color="auto"/>
      </w:divBdr>
    </w:div>
    <w:div w:id="395401284">
      <w:bodyDiv w:val="1"/>
      <w:marLeft w:val="0"/>
      <w:marRight w:val="0"/>
      <w:marTop w:val="0"/>
      <w:marBottom w:val="0"/>
      <w:divBdr>
        <w:top w:val="none" w:sz="0" w:space="0" w:color="auto"/>
        <w:left w:val="none" w:sz="0" w:space="0" w:color="auto"/>
        <w:bottom w:val="none" w:sz="0" w:space="0" w:color="auto"/>
        <w:right w:val="none" w:sz="0" w:space="0" w:color="auto"/>
      </w:divBdr>
    </w:div>
    <w:div w:id="516165054">
      <w:bodyDiv w:val="1"/>
      <w:marLeft w:val="0"/>
      <w:marRight w:val="0"/>
      <w:marTop w:val="0"/>
      <w:marBottom w:val="0"/>
      <w:divBdr>
        <w:top w:val="none" w:sz="0" w:space="0" w:color="auto"/>
        <w:left w:val="none" w:sz="0" w:space="0" w:color="auto"/>
        <w:bottom w:val="none" w:sz="0" w:space="0" w:color="auto"/>
        <w:right w:val="none" w:sz="0" w:space="0" w:color="auto"/>
      </w:divBdr>
    </w:div>
    <w:div w:id="620571508">
      <w:bodyDiv w:val="1"/>
      <w:marLeft w:val="0"/>
      <w:marRight w:val="0"/>
      <w:marTop w:val="0"/>
      <w:marBottom w:val="0"/>
      <w:divBdr>
        <w:top w:val="none" w:sz="0" w:space="0" w:color="auto"/>
        <w:left w:val="none" w:sz="0" w:space="0" w:color="auto"/>
        <w:bottom w:val="none" w:sz="0" w:space="0" w:color="auto"/>
        <w:right w:val="none" w:sz="0" w:space="0" w:color="auto"/>
      </w:divBdr>
    </w:div>
    <w:div w:id="713578575">
      <w:bodyDiv w:val="1"/>
      <w:marLeft w:val="0"/>
      <w:marRight w:val="0"/>
      <w:marTop w:val="0"/>
      <w:marBottom w:val="0"/>
      <w:divBdr>
        <w:top w:val="none" w:sz="0" w:space="0" w:color="auto"/>
        <w:left w:val="none" w:sz="0" w:space="0" w:color="auto"/>
        <w:bottom w:val="none" w:sz="0" w:space="0" w:color="auto"/>
        <w:right w:val="none" w:sz="0" w:space="0" w:color="auto"/>
      </w:divBdr>
    </w:div>
    <w:div w:id="745567119">
      <w:bodyDiv w:val="1"/>
      <w:marLeft w:val="0"/>
      <w:marRight w:val="0"/>
      <w:marTop w:val="0"/>
      <w:marBottom w:val="0"/>
      <w:divBdr>
        <w:top w:val="none" w:sz="0" w:space="0" w:color="auto"/>
        <w:left w:val="none" w:sz="0" w:space="0" w:color="auto"/>
        <w:bottom w:val="none" w:sz="0" w:space="0" w:color="auto"/>
        <w:right w:val="none" w:sz="0" w:space="0" w:color="auto"/>
      </w:divBdr>
    </w:div>
    <w:div w:id="747700614">
      <w:bodyDiv w:val="1"/>
      <w:marLeft w:val="0"/>
      <w:marRight w:val="0"/>
      <w:marTop w:val="0"/>
      <w:marBottom w:val="0"/>
      <w:divBdr>
        <w:top w:val="none" w:sz="0" w:space="0" w:color="auto"/>
        <w:left w:val="none" w:sz="0" w:space="0" w:color="auto"/>
        <w:bottom w:val="none" w:sz="0" w:space="0" w:color="auto"/>
        <w:right w:val="none" w:sz="0" w:space="0" w:color="auto"/>
      </w:divBdr>
    </w:div>
    <w:div w:id="818231751">
      <w:bodyDiv w:val="1"/>
      <w:marLeft w:val="0"/>
      <w:marRight w:val="0"/>
      <w:marTop w:val="0"/>
      <w:marBottom w:val="0"/>
      <w:divBdr>
        <w:top w:val="none" w:sz="0" w:space="0" w:color="auto"/>
        <w:left w:val="none" w:sz="0" w:space="0" w:color="auto"/>
        <w:bottom w:val="none" w:sz="0" w:space="0" w:color="auto"/>
        <w:right w:val="none" w:sz="0" w:space="0" w:color="auto"/>
      </w:divBdr>
    </w:div>
    <w:div w:id="852107943">
      <w:bodyDiv w:val="1"/>
      <w:marLeft w:val="0"/>
      <w:marRight w:val="0"/>
      <w:marTop w:val="0"/>
      <w:marBottom w:val="0"/>
      <w:divBdr>
        <w:top w:val="none" w:sz="0" w:space="0" w:color="auto"/>
        <w:left w:val="none" w:sz="0" w:space="0" w:color="auto"/>
        <w:bottom w:val="none" w:sz="0" w:space="0" w:color="auto"/>
        <w:right w:val="none" w:sz="0" w:space="0" w:color="auto"/>
      </w:divBdr>
    </w:div>
    <w:div w:id="936475437">
      <w:bodyDiv w:val="1"/>
      <w:marLeft w:val="0"/>
      <w:marRight w:val="0"/>
      <w:marTop w:val="0"/>
      <w:marBottom w:val="0"/>
      <w:divBdr>
        <w:top w:val="none" w:sz="0" w:space="0" w:color="auto"/>
        <w:left w:val="none" w:sz="0" w:space="0" w:color="auto"/>
        <w:bottom w:val="none" w:sz="0" w:space="0" w:color="auto"/>
        <w:right w:val="none" w:sz="0" w:space="0" w:color="auto"/>
      </w:divBdr>
    </w:div>
    <w:div w:id="1351102203">
      <w:bodyDiv w:val="1"/>
      <w:marLeft w:val="0"/>
      <w:marRight w:val="0"/>
      <w:marTop w:val="0"/>
      <w:marBottom w:val="0"/>
      <w:divBdr>
        <w:top w:val="none" w:sz="0" w:space="0" w:color="auto"/>
        <w:left w:val="none" w:sz="0" w:space="0" w:color="auto"/>
        <w:bottom w:val="none" w:sz="0" w:space="0" w:color="auto"/>
        <w:right w:val="none" w:sz="0" w:space="0" w:color="auto"/>
      </w:divBdr>
    </w:div>
    <w:div w:id="1676300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8B850A-21D8-4882-94C1-42E81C9B5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6</Pages>
  <Words>1575</Words>
  <Characters>8978</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Ioana</cp:lastModifiedBy>
  <cp:revision>5</cp:revision>
  <cp:lastPrinted>2022-08-25T12:52:00Z</cp:lastPrinted>
  <dcterms:created xsi:type="dcterms:W3CDTF">2022-08-31T15:17:00Z</dcterms:created>
  <dcterms:modified xsi:type="dcterms:W3CDTF">2022-09-20T09:11:00Z</dcterms:modified>
</cp:coreProperties>
</file>